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2A" w:rsidRDefault="00F86A2A" w:rsidP="009E5F32">
      <w:pPr>
        <w:tabs>
          <w:tab w:val="left" w:pos="6096"/>
          <w:tab w:val="left" w:pos="6379"/>
          <w:tab w:val="left" w:pos="6521"/>
          <w:tab w:val="left" w:pos="6663"/>
        </w:tabs>
        <w:ind w:hanging="142"/>
      </w:pPr>
    </w:p>
    <w:p w:rsidR="00E050E7" w:rsidRPr="00891BAD" w:rsidRDefault="00E050E7" w:rsidP="008F1DBE">
      <w:pPr>
        <w:tabs>
          <w:tab w:val="left" w:pos="6379"/>
          <w:tab w:val="left" w:pos="6521"/>
          <w:tab w:val="left" w:pos="6663"/>
        </w:tabs>
        <w:ind w:hanging="142"/>
      </w:pPr>
      <w:r>
        <w:t xml:space="preserve"> </w:t>
      </w:r>
      <w:r w:rsidR="00960242">
        <w:t xml:space="preserve"> </w:t>
      </w:r>
      <w:r w:rsidR="00891BAD" w:rsidRPr="00891BAD">
        <w:t xml:space="preserve">  </w:t>
      </w:r>
    </w:p>
    <w:p w:rsidR="0037152B" w:rsidRDefault="00C66B2A" w:rsidP="00257769">
      <w:pPr>
        <w:tabs>
          <w:tab w:val="left" w:pos="5954"/>
          <w:tab w:val="left" w:pos="6237"/>
          <w:tab w:val="left" w:pos="6379"/>
          <w:tab w:val="left" w:pos="6521"/>
        </w:tabs>
        <w:ind w:hanging="142"/>
      </w:pPr>
      <w:r>
        <w:t xml:space="preserve">                             </w:t>
      </w:r>
      <w:r w:rsidR="006979E1">
        <w:t xml:space="preserve">                                       </w:t>
      </w:r>
      <w:r w:rsidR="00E050E7">
        <w:t xml:space="preserve">         </w:t>
      </w:r>
      <w:r w:rsidR="000F26BA">
        <w:t xml:space="preserve">                         </w:t>
      </w:r>
      <w:r w:rsidR="001B0AB9">
        <w:t xml:space="preserve">  </w:t>
      </w:r>
      <w:r w:rsidR="00922775">
        <w:t>У</w:t>
      </w:r>
      <w:r w:rsidR="00522FB9">
        <w:t>ТВЕРЖДЕН</w:t>
      </w:r>
    </w:p>
    <w:p w:rsidR="00E050E7" w:rsidRPr="00960242" w:rsidRDefault="00E050E7" w:rsidP="00624BF9">
      <w:pPr>
        <w:tabs>
          <w:tab w:val="left" w:pos="5529"/>
          <w:tab w:val="left" w:pos="5812"/>
          <w:tab w:val="left" w:pos="5954"/>
          <w:tab w:val="left" w:pos="6096"/>
          <w:tab w:val="left" w:pos="6521"/>
          <w:tab w:val="left" w:pos="6804"/>
        </w:tabs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  <w:r w:rsidR="00960242">
        <w:rPr>
          <w:color w:val="FF0000"/>
          <w:sz w:val="22"/>
          <w:szCs w:val="22"/>
        </w:rPr>
        <w:t xml:space="preserve">                                                                                </w:t>
      </w:r>
      <w:r w:rsidR="00D80439">
        <w:rPr>
          <w:color w:val="FF0000"/>
          <w:sz w:val="22"/>
          <w:szCs w:val="22"/>
        </w:rPr>
        <w:t xml:space="preserve">                       </w:t>
      </w:r>
      <w:r w:rsidR="00D91427">
        <w:rPr>
          <w:color w:val="FF0000"/>
          <w:sz w:val="22"/>
          <w:szCs w:val="22"/>
        </w:rPr>
        <w:t xml:space="preserve"> </w:t>
      </w:r>
      <w:r>
        <w:t>годовым общим собранием</w:t>
      </w:r>
    </w:p>
    <w:p w:rsidR="00E050E7" w:rsidRDefault="00E050E7" w:rsidP="001B0AB9">
      <w:pPr>
        <w:tabs>
          <w:tab w:val="left" w:pos="6237"/>
        </w:tabs>
        <w:jc w:val="center"/>
      </w:pPr>
      <w:r>
        <w:t xml:space="preserve">                                                                   </w:t>
      </w:r>
      <w:r w:rsidR="00A60833">
        <w:t xml:space="preserve">              </w:t>
      </w:r>
      <w:r w:rsidR="00EC1F57">
        <w:t>а</w:t>
      </w:r>
      <w:r w:rsidR="007B69F6">
        <w:t>кционеров</w:t>
      </w:r>
      <w:r w:rsidR="00301F9E">
        <w:t>___</w:t>
      </w:r>
      <w:r w:rsidR="00D964DC">
        <w:t xml:space="preserve"> июня </w:t>
      </w:r>
      <w:r>
        <w:t>20</w:t>
      </w:r>
      <w:r w:rsidR="000F26BA">
        <w:t>2</w:t>
      </w:r>
      <w:r w:rsidR="00301F9E">
        <w:t>2</w:t>
      </w:r>
      <w:r>
        <w:t xml:space="preserve"> года,                                                             </w:t>
      </w:r>
    </w:p>
    <w:p w:rsidR="00E050E7" w:rsidRPr="00E050E7" w:rsidRDefault="00E050E7" w:rsidP="00257769">
      <w:pPr>
        <w:tabs>
          <w:tab w:val="left" w:pos="6096"/>
          <w:tab w:val="left" w:pos="6237"/>
          <w:tab w:val="left" w:pos="6379"/>
          <w:tab w:val="left" w:pos="6521"/>
        </w:tabs>
        <w:jc w:val="center"/>
      </w:pPr>
      <w:r>
        <w:t xml:space="preserve">                                                                                 </w:t>
      </w:r>
      <w:r w:rsidR="00A60833">
        <w:t xml:space="preserve"> </w:t>
      </w:r>
      <w:r w:rsidR="008F1DBE">
        <w:t xml:space="preserve">    </w:t>
      </w:r>
      <w:r w:rsidR="00DD557A">
        <w:t xml:space="preserve">    </w:t>
      </w:r>
      <w:r>
        <w:t xml:space="preserve">протокол </w:t>
      </w:r>
      <w:r w:rsidRPr="0091350F">
        <w:t>от</w:t>
      </w:r>
      <w:r w:rsidR="00301F9E">
        <w:t xml:space="preserve"> ___</w:t>
      </w:r>
      <w:r w:rsidR="00D964DC">
        <w:t xml:space="preserve"> июня </w:t>
      </w:r>
      <w:r>
        <w:t>20</w:t>
      </w:r>
      <w:r w:rsidR="000F26BA">
        <w:t>2</w:t>
      </w:r>
      <w:r w:rsidR="00301F9E">
        <w:t>2</w:t>
      </w:r>
      <w:r w:rsidR="00F07697">
        <w:t xml:space="preserve"> </w:t>
      </w:r>
      <w:r>
        <w:t>г.</w:t>
      </w:r>
      <w:r w:rsidR="00922775">
        <w:t>,</w:t>
      </w:r>
      <w:r>
        <w:t xml:space="preserve"> № </w:t>
      </w:r>
      <w:proofErr w:type="gramStart"/>
      <w:r>
        <w:t>б</w:t>
      </w:r>
      <w:proofErr w:type="gramEnd"/>
      <w:r>
        <w:t>/</w:t>
      </w:r>
      <w:r w:rsidR="00CC1375">
        <w:t>н</w:t>
      </w:r>
      <w:r w:rsidR="00A31BCB">
        <w:t>.</w:t>
      </w:r>
    </w:p>
    <w:p w:rsidR="00E050E7" w:rsidRPr="00DD270E" w:rsidRDefault="00E050E7" w:rsidP="00DD557A">
      <w:pPr>
        <w:shd w:val="clear" w:color="auto" w:fill="FFFFFF"/>
        <w:tabs>
          <w:tab w:val="left" w:pos="6096"/>
        </w:tabs>
        <w:rPr>
          <w:sz w:val="22"/>
          <w:szCs w:val="22"/>
        </w:rPr>
      </w:pPr>
      <w:r>
        <w:rPr>
          <w:color w:val="FF0000"/>
        </w:rPr>
        <w:t xml:space="preserve">      </w:t>
      </w:r>
    </w:p>
    <w:p w:rsidR="00DD270E" w:rsidRPr="00DD270E" w:rsidRDefault="00C66B2A" w:rsidP="00891BAD">
      <w:pPr>
        <w:shd w:val="clear" w:color="auto" w:fill="FFFFFF"/>
        <w:jc w:val="center"/>
      </w:pPr>
      <w:r>
        <w:t xml:space="preserve">             </w:t>
      </w:r>
      <w:r w:rsidR="006979E1">
        <w:t xml:space="preserve">                                                                           </w:t>
      </w:r>
    </w:p>
    <w:p w:rsidR="00E050E7" w:rsidRPr="00891BAD" w:rsidRDefault="00E050E7" w:rsidP="00891BAD">
      <w:pPr>
        <w:shd w:val="clear" w:color="auto" w:fill="FFFFFF"/>
        <w:tabs>
          <w:tab w:val="left" w:pos="6521"/>
        </w:tabs>
        <w:rPr>
          <w:color w:val="00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</w:t>
      </w:r>
      <w:r w:rsidR="00DD557A">
        <w:rPr>
          <w:color w:val="FF0000"/>
          <w:sz w:val="22"/>
          <w:szCs w:val="22"/>
        </w:rPr>
        <w:t xml:space="preserve">                          </w:t>
      </w:r>
      <w:r w:rsidRPr="00891BAD">
        <w:rPr>
          <w:color w:val="000000"/>
          <w:sz w:val="22"/>
          <w:szCs w:val="22"/>
        </w:rPr>
        <w:t xml:space="preserve">ПРЕДВАРИТЕЛЬНО  УТВЕРЖДЕН                                     </w:t>
      </w:r>
    </w:p>
    <w:p w:rsidR="00E050E7" w:rsidRPr="00891BAD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                  </w:t>
      </w:r>
      <w:r w:rsidR="00D80439">
        <w:rPr>
          <w:color w:val="000000"/>
        </w:rPr>
        <w:t xml:space="preserve">                </w:t>
      </w:r>
      <w:r w:rsidRPr="00891BAD">
        <w:rPr>
          <w:color w:val="000000"/>
        </w:rPr>
        <w:t xml:space="preserve">Советом директоров </w:t>
      </w:r>
    </w:p>
    <w:p w:rsidR="00DD270E" w:rsidRPr="00891BAD" w:rsidRDefault="00E050E7" w:rsidP="00891BAD">
      <w:pPr>
        <w:shd w:val="clear" w:color="auto" w:fill="FFFFFF"/>
        <w:tabs>
          <w:tab w:val="left" w:pos="6237"/>
          <w:tab w:val="left" w:pos="6379"/>
          <w:tab w:val="left" w:pos="6521"/>
          <w:tab w:val="left" w:pos="6663"/>
        </w:tabs>
        <w:jc w:val="center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</w:t>
      </w:r>
      <w:r w:rsidR="00A60833" w:rsidRPr="00891BAD">
        <w:rPr>
          <w:color w:val="000000"/>
        </w:rPr>
        <w:t xml:space="preserve">  </w:t>
      </w:r>
      <w:r w:rsidR="00DD557A">
        <w:rPr>
          <w:color w:val="000000"/>
        </w:rPr>
        <w:t xml:space="preserve">                      </w:t>
      </w:r>
      <w:r w:rsidR="00624BF9">
        <w:rPr>
          <w:color w:val="000000"/>
        </w:rPr>
        <w:t xml:space="preserve">  </w:t>
      </w:r>
      <w:r w:rsidRPr="00891BAD">
        <w:rPr>
          <w:color w:val="000000"/>
        </w:rPr>
        <w:t xml:space="preserve">Открытого акционерного общества                                              </w:t>
      </w:r>
    </w:p>
    <w:p w:rsidR="00E050E7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</w:t>
      </w:r>
      <w:r w:rsidRPr="00891BAD">
        <w:rPr>
          <w:color w:val="000000"/>
          <w:sz w:val="22"/>
          <w:szCs w:val="22"/>
        </w:rPr>
        <w:t xml:space="preserve">                                                                         </w:t>
      </w:r>
      <w:r w:rsidR="00DD557A">
        <w:rPr>
          <w:color w:val="000000"/>
          <w:sz w:val="22"/>
          <w:szCs w:val="22"/>
        </w:rPr>
        <w:t xml:space="preserve">          </w:t>
      </w:r>
      <w:r w:rsidR="00D80439">
        <w:rPr>
          <w:color w:val="000000"/>
          <w:sz w:val="22"/>
          <w:szCs w:val="22"/>
        </w:rPr>
        <w:t xml:space="preserve">                </w:t>
      </w:r>
      <w:r w:rsidRPr="00891BAD">
        <w:rPr>
          <w:color w:val="000000"/>
        </w:rPr>
        <w:t>«Кондитерская фирма «ТАКФ»</w:t>
      </w:r>
    </w:p>
    <w:p w:rsidR="009E5F32" w:rsidRDefault="009E5F32" w:rsidP="009E5F3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</w:t>
      </w:r>
      <w:r w:rsidR="00624BF9">
        <w:rPr>
          <w:color w:val="000000"/>
        </w:rPr>
        <w:t xml:space="preserve">                         </w:t>
      </w:r>
      <w:r w:rsidR="002621E7">
        <w:rPr>
          <w:color w:val="000000"/>
        </w:rPr>
        <w:t>28 апреля</w:t>
      </w:r>
      <w:r>
        <w:rPr>
          <w:color w:val="000000"/>
        </w:rPr>
        <w:t xml:space="preserve"> 202</w:t>
      </w:r>
      <w:r w:rsidR="00301F9E">
        <w:rPr>
          <w:color w:val="000000"/>
        </w:rPr>
        <w:t>2</w:t>
      </w:r>
      <w:r>
        <w:rPr>
          <w:color w:val="000000"/>
        </w:rPr>
        <w:t xml:space="preserve"> года, </w:t>
      </w:r>
      <w:r w:rsidR="00E70A73" w:rsidRPr="00891BAD">
        <w:rPr>
          <w:color w:val="000000"/>
        </w:rPr>
        <w:t>п</w:t>
      </w:r>
      <w:r w:rsidR="00EC1F57" w:rsidRPr="00891BAD">
        <w:rPr>
          <w:color w:val="000000"/>
        </w:rPr>
        <w:t>ротокол</w:t>
      </w:r>
    </w:p>
    <w:p w:rsidR="00E050E7" w:rsidRPr="009E5F32" w:rsidRDefault="009E5F32" w:rsidP="00624BF9">
      <w:pPr>
        <w:shd w:val="clear" w:color="auto" w:fill="FFFFFF"/>
        <w:tabs>
          <w:tab w:val="left" w:pos="5670"/>
          <w:tab w:val="left" w:pos="5812"/>
          <w:tab w:val="left" w:pos="5954"/>
          <w:tab w:val="left" w:pos="6379"/>
        </w:tabs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</w:t>
      </w:r>
      <w:r w:rsidR="00624BF9">
        <w:rPr>
          <w:color w:val="000000"/>
        </w:rPr>
        <w:t xml:space="preserve">                         </w:t>
      </w:r>
      <w:r>
        <w:rPr>
          <w:color w:val="000000"/>
        </w:rPr>
        <w:t>о</w:t>
      </w:r>
      <w:r w:rsidR="00EC1F57" w:rsidRPr="00891BAD">
        <w:rPr>
          <w:color w:val="000000"/>
        </w:rPr>
        <w:t>т</w:t>
      </w:r>
      <w:r>
        <w:rPr>
          <w:color w:val="000000"/>
        </w:rPr>
        <w:t xml:space="preserve"> </w:t>
      </w:r>
      <w:r w:rsidR="002621E7">
        <w:rPr>
          <w:color w:val="000000"/>
        </w:rPr>
        <w:t>28 апреля</w:t>
      </w:r>
      <w:r>
        <w:rPr>
          <w:color w:val="000000"/>
        </w:rPr>
        <w:t xml:space="preserve"> </w:t>
      </w:r>
      <w:r w:rsidR="00E050E7" w:rsidRPr="00891BAD">
        <w:rPr>
          <w:color w:val="000000"/>
        </w:rPr>
        <w:t>20</w:t>
      </w:r>
      <w:r w:rsidR="000F26BA" w:rsidRPr="00891BAD">
        <w:rPr>
          <w:color w:val="000000"/>
        </w:rPr>
        <w:t>2</w:t>
      </w:r>
      <w:r w:rsidR="00301F9E">
        <w:rPr>
          <w:color w:val="000000"/>
        </w:rPr>
        <w:t>2</w:t>
      </w:r>
      <w:r w:rsidR="00E050E7" w:rsidRPr="00891BAD">
        <w:rPr>
          <w:color w:val="000000"/>
        </w:rPr>
        <w:t xml:space="preserve"> г</w:t>
      </w:r>
      <w:r w:rsidR="00E70A73" w:rsidRPr="00891BAD">
        <w:rPr>
          <w:color w:val="000000"/>
        </w:rPr>
        <w:t xml:space="preserve">., № </w:t>
      </w:r>
      <w:proofErr w:type="gramStart"/>
      <w:r w:rsidR="00E70A73" w:rsidRPr="00891BAD">
        <w:rPr>
          <w:color w:val="000000"/>
        </w:rPr>
        <w:t>б</w:t>
      </w:r>
      <w:proofErr w:type="gramEnd"/>
      <w:r w:rsidR="00E70A73" w:rsidRPr="00891BAD">
        <w:rPr>
          <w:color w:val="000000"/>
        </w:rPr>
        <w:t>/н</w:t>
      </w:r>
      <w:r w:rsidR="00A31BCB">
        <w:rPr>
          <w:color w:val="000000"/>
        </w:rPr>
        <w:t>.</w:t>
      </w:r>
    </w:p>
    <w:p w:rsidR="00DD270E" w:rsidRPr="00DD270E" w:rsidRDefault="00DD270E" w:rsidP="009E5F32">
      <w:pPr>
        <w:shd w:val="clear" w:color="auto" w:fill="FFFFFF"/>
        <w:tabs>
          <w:tab w:val="left" w:pos="5954"/>
          <w:tab w:val="left" w:pos="6379"/>
        </w:tabs>
        <w:jc w:val="center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8F47DB" w:rsidRDefault="008F47DB" w:rsidP="00960242">
      <w:pPr>
        <w:tabs>
          <w:tab w:val="left" w:pos="4215"/>
        </w:tabs>
      </w:pPr>
    </w:p>
    <w:p w:rsidR="008F47DB" w:rsidRDefault="008F47DB" w:rsidP="0037152B">
      <w:pPr>
        <w:jc w:val="right"/>
      </w:pPr>
    </w:p>
    <w:p w:rsidR="0037152B" w:rsidRDefault="0037152B" w:rsidP="003715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Годовой отчет</w:t>
      </w:r>
    </w:p>
    <w:p w:rsidR="005942DC" w:rsidRPr="005942DC" w:rsidRDefault="0037152B" w:rsidP="005942DC">
      <w:pPr>
        <w:jc w:val="center"/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>О</w:t>
      </w:r>
      <w:r w:rsidR="005942DC" w:rsidRPr="005942DC">
        <w:rPr>
          <w:b/>
          <w:sz w:val="32"/>
          <w:szCs w:val="32"/>
        </w:rPr>
        <w:t xml:space="preserve">ткрытого акционерного общества </w:t>
      </w:r>
    </w:p>
    <w:p w:rsidR="0037152B" w:rsidRPr="005942DC" w:rsidRDefault="005942DC" w:rsidP="005942DC">
      <w:pPr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 xml:space="preserve">       </w:t>
      </w:r>
      <w:r w:rsidRPr="005942DC">
        <w:rPr>
          <w:b/>
          <w:sz w:val="32"/>
          <w:szCs w:val="32"/>
        </w:rPr>
        <w:t xml:space="preserve"> </w:t>
      </w:r>
      <w:r w:rsidR="0037152B" w:rsidRPr="005942DC">
        <w:rPr>
          <w:b/>
          <w:sz w:val="32"/>
          <w:szCs w:val="32"/>
        </w:rPr>
        <w:t>«Кондитерская фирма «ТАКФ»</w:t>
      </w:r>
      <w:r w:rsidR="00562FFF">
        <w:rPr>
          <w:b/>
          <w:sz w:val="32"/>
          <w:szCs w:val="32"/>
        </w:rPr>
        <w:t xml:space="preserve"> </w:t>
      </w:r>
      <w:r w:rsidR="00AC09B9" w:rsidRPr="005942DC">
        <w:rPr>
          <w:b/>
          <w:sz w:val="32"/>
          <w:szCs w:val="32"/>
        </w:rPr>
        <w:t>за 20</w:t>
      </w:r>
      <w:r w:rsidR="002621E7">
        <w:rPr>
          <w:b/>
          <w:sz w:val="32"/>
          <w:szCs w:val="32"/>
        </w:rPr>
        <w:t>2</w:t>
      </w:r>
      <w:r w:rsidR="00301F9E">
        <w:rPr>
          <w:b/>
          <w:sz w:val="32"/>
          <w:szCs w:val="32"/>
        </w:rPr>
        <w:t>1</w:t>
      </w:r>
      <w:r w:rsidR="0037152B" w:rsidRPr="005942DC">
        <w:rPr>
          <w:b/>
          <w:sz w:val="32"/>
          <w:szCs w:val="32"/>
        </w:rPr>
        <w:t xml:space="preserve"> год</w:t>
      </w: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5942DC" w:rsidP="005942DC">
      <w:pPr>
        <w:tabs>
          <w:tab w:val="left" w:pos="555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37152B" w:rsidRDefault="0037152B" w:rsidP="0037152B">
      <w:pPr>
        <w:jc w:val="both"/>
      </w:pPr>
      <w:r>
        <w:t xml:space="preserve">Заместитель Генерального директора – </w:t>
      </w:r>
    </w:p>
    <w:p w:rsidR="00A60833" w:rsidRDefault="0037152B" w:rsidP="0037152B">
      <w:pPr>
        <w:jc w:val="both"/>
      </w:pPr>
      <w:r>
        <w:t>Исполнительный директор</w:t>
      </w:r>
      <w:r>
        <w:tab/>
      </w:r>
    </w:p>
    <w:p w:rsidR="0037152B" w:rsidRDefault="00A60833" w:rsidP="0037152B">
      <w:pPr>
        <w:jc w:val="both"/>
      </w:pPr>
      <w:r>
        <w:t>ООО «Объединенные кондитеры»</w:t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  <w:t xml:space="preserve">    </w:t>
      </w:r>
      <w:r w:rsidR="00DC2BF2">
        <w:t xml:space="preserve">       </w:t>
      </w:r>
      <w:r w:rsidR="00903E22">
        <w:t xml:space="preserve">   </w:t>
      </w:r>
      <w:r w:rsidR="0037152B">
        <w:t>Саликов А.А.</w:t>
      </w: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r>
        <w:t xml:space="preserve">                                                                    </w:t>
      </w:r>
      <w:r w:rsidR="00903E22">
        <w:t xml:space="preserve">  </w:t>
      </w:r>
      <w:r>
        <w:t xml:space="preserve"> </w:t>
      </w:r>
      <w:r w:rsidR="000F26BA">
        <w:t xml:space="preserve"> </w:t>
      </w:r>
      <w:r>
        <w:t xml:space="preserve"> г. Тамбов</w:t>
      </w:r>
    </w:p>
    <w:p w:rsidR="0037152B" w:rsidRDefault="0037152B" w:rsidP="0037152B">
      <w:r>
        <w:t xml:space="preserve">                                                                           </w:t>
      </w:r>
      <w:r w:rsidR="00903E22">
        <w:t xml:space="preserve">  </w:t>
      </w:r>
      <w:r>
        <w:t>20</w:t>
      </w:r>
      <w:r w:rsidR="000F26BA">
        <w:t>2</w:t>
      </w:r>
      <w:r w:rsidR="00301F9E">
        <w:t>2</w:t>
      </w:r>
      <w:r w:rsidR="00104C47">
        <w:t xml:space="preserve"> </w:t>
      </w:r>
      <w:r>
        <w:t>г.</w:t>
      </w:r>
    </w:p>
    <w:p w:rsidR="0037152B" w:rsidRDefault="0037152B" w:rsidP="00DB0388">
      <w:pPr>
        <w:rPr>
          <w:b/>
          <w:i/>
          <w:sz w:val="22"/>
          <w:szCs w:val="22"/>
        </w:rPr>
      </w:pPr>
    </w:p>
    <w:p w:rsidR="00EB2708" w:rsidRPr="00A31BCB" w:rsidRDefault="00EB2708" w:rsidP="00FD4D47">
      <w:pPr>
        <w:ind w:left="113" w:right="113" w:firstLine="340"/>
        <w:rPr>
          <w:b/>
          <w:i/>
        </w:rPr>
      </w:pPr>
      <w:r w:rsidRPr="00A31BCB">
        <w:rPr>
          <w:b/>
          <w:i/>
        </w:rPr>
        <w:t>1.Общие сведения об обществе</w:t>
      </w:r>
    </w:p>
    <w:p w:rsidR="00073555" w:rsidRPr="00A31BCB" w:rsidRDefault="00073555" w:rsidP="00FD4D47">
      <w:pPr>
        <w:ind w:left="113" w:right="113" w:firstLine="340"/>
        <w:rPr>
          <w:b/>
        </w:rPr>
      </w:pPr>
    </w:p>
    <w:p w:rsidR="00562FFF" w:rsidRPr="00AC7769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sz w:val="24"/>
          <w:szCs w:val="24"/>
        </w:rPr>
        <w:t>Наименование предприятия:</w:t>
      </w:r>
      <w:r w:rsidRPr="00AC7769">
        <w:rPr>
          <w:b w:val="0"/>
          <w:bCs/>
          <w:sz w:val="24"/>
          <w:szCs w:val="24"/>
        </w:rPr>
        <w:t xml:space="preserve"> Открытое акционерное общество «Кондитерская фирма </w:t>
      </w:r>
      <w:r w:rsidR="00562FFF" w:rsidRPr="00AC7769">
        <w:rPr>
          <w:b w:val="0"/>
          <w:bCs/>
          <w:sz w:val="24"/>
          <w:szCs w:val="24"/>
        </w:rPr>
        <w:t xml:space="preserve">   </w:t>
      </w:r>
    </w:p>
    <w:p w:rsidR="00073555" w:rsidRPr="00AC7769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«ТАКФ»</w:t>
      </w:r>
    </w:p>
    <w:p w:rsidR="00073555" w:rsidRPr="00AC7769" w:rsidRDefault="00073555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AC7769">
        <w:rPr>
          <w:b/>
          <w:color w:val="auto"/>
          <w:sz w:val="24"/>
          <w:szCs w:val="24"/>
        </w:rPr>
        <w:t>Место нахождения общества и контактные телефоны</w:t>
      </w:r>
      <w:r w:rsidR="00104C47" w:rsidRPr="00AC7769">
        <w:rPr>
          <w:b/>
          <w:color w:val="auto"/>
          <w:sz w:val="24"/>
          <w:szCs w:val="24"/>
        </w:rPr>
        <w:t>:</w:t>
      </w:r>
    </w:p>
    <w:p w:rsidR="00073555" w:rsidRPr="00AC7769" w:rsidRDefault="00073555" w:rsidP="00FD4D47">
      <w:pPr>
        <w:ind w:left="113" w:right="113" w:firstLine="340"/>
      </w:pPr>
      <w:r w:rsidRPr="00AC7769">
        <w:t xml:space="preserve">Место нахождения: </w:t>
      </w:r>
      <w:smartTag w:uri="urn:schemas-microsoft-com:office:smarttags" w:element="metricconverter">
        <w:smartTagPr>
          <w:attr w:name="ProductID" w:val="392000 г"/>
        </w:smartTagPr>
        <w:r w:rsidRPr="00AC7769">
          <w:t>392000 г</w:t>
        </w:r>
      </w:smartTag>
      <w:proofErr w:type="gramStart"/>
      <w:r w:rsidRPr="00AC7769">
        <w:t>.Т</w:t>
      </w:r>
      <w:proofErr w:type="gramEnd"/>
      <w:r w:rsidRPr="00AC7769">
        <w:t>амбов, ул. Октябрьская, 22</w:t>
      </w:r>
    </w:p>
    <w:p w:rsidR="00073555" w:rsidRPr="00AC7769" w:rsidRDefault="00073555" w:rsidP="00FD4D47">
      <w:pPr>
        <w:ind w:left="113" w:right="113" w:firstLine="340"/>
      </w:pPr>
      <w:r w:rsidRPr="00AC7769">
        <w:t>Телефон</w:t>
      </w:r>
      <w:proofErr w:type="gramStart"/>
      <w:r w:rsidRPr="00AC7769">
        <w:t xml:space="preserve"> :</w:t>
      </w:r>
      <w:proofErr w:type="gramEnd"/>
      <w:r w:rsidRPr="00AC7769">
        <w:t xml:space="preserve"> (4752) 72-97-25  Факс : (4752) 47-64-19</w:t>
      </w:r>
    </w:p>
    <w:p w:rsidR="00073555" w:rsidRPr="00AC7769" w:rsidRDefault="00E76483" w:rsidP="00FD4D47">
      <w:pPr>
        <w:ind w:left="113" w:right="113" w:firstLine="340"/>
      </w:pPr>
      <w:r w:rsidRPr="00AC7769">
        <w:t xml:space="preserve">Адрес электронной почты: </w:t>
      </w:r>
      <w:proofErr w:type="spellStart"/>
      <w:r w:rsidR="00073555" w:rsidRPr="00AC7769">
        <w:rPr>
          <w:lang w:val="en-US"/>
        </w:rPr>
        <w:t>takf</w:t>
      </w:r>
      <w:proofErr w:type="spellEnd"/>
      <w:r w:rsidR="00073555" w:rsidRPr="00AC7769">
        <w:t>@</w:t>
      </w:r>
      <w:proofErr w:type="spellStart"/>
      <w:r w:rsidR="00073555" w:rsidRPr="00AC7769">
        <w:rPr>
          <w:lang w:val="en-US"/>
        </w:rPr>
        <w:t>takf</w:t>
      </w:r>
      <w:proofErr w:type="spellEnd"/>
      <w:r w:rsidR="00073555" w:rsidRPr="00AC7769">
        <w:t>.</w:t>
      </w:r>
      <w:proofErr w:type="spellStart"/>
      <w:r w:rsidR="00073555" w:rsidRPr="00AC7769">
        <w:rPr>
          <w:lang w:val="en-US"/>
        </w:rPr>
        <w:t>ru</w:t>
      </w:r>
      <w:proofErr w:type="spellEnd"/>
    </w:p>
    <w:p w:rsidR="00073555" w:rsidRPr="00AC7769" w:rsidRDefault="00073555" w:rsidP="00FD4D47">
      <w:pPr>
        <w:ind w:left="113" w:right="113" w:firstLine="340"/>
      </w:pPr>
      <w:r w:rsidRPr="00AC7769">
        <w:t>Адрес страницы в сети интернет</w:t>
      </w:r>
      <w:proofErr w:type="gramStart"/>
      <w:r w:rsidRPr="00AC7769">
        <w:t xml:space="preserve"> :</w:t>
      </w:r>
      <w:proofErr w:type="gramEnd"/>
      <w:r w:rsidRPr="00AC7769">
        <w:t xml:space="preserve"> </w:t>
      </w:r>
      <w:r w:rsidR="00104C47" w:rsidRPr="00AC7769">
        <w:rPr>
          <w:lang w:val="en-US"/>
        </w:rPr>
        <w:t>www</w:t>
      </w:r>
      <w:r w:rsidR="00104C47" w:rsidRPr="00AC7769">
        <w:t>.</w:t>
      </w:r>
      <w:proofErr w:type="spellStart"/>
      <w:r w:rsidR="00104C47" w:rsidRPr="00AC7769">
        <w:rPr>
          <w:lang w:val="en-US"/>
        </w:rPr>
        <w:t>takf</w:t>
      </w:r>
      <w:proofErr w:type="spellEnd"/>
      <w:r w:rsidR="00104C47" w:rsidRPr="00AC7769">
        <w:t>.</w:t>
      </w:r>
      <w:proofErr w:type="spellStart"/>
      <w:r w:rsidR="00104C47" w:rsidRPr="00AC7769">
        <w:rPr>
          <w:lang w:val="en-US"/>
        </w:rPr>
        <w:t>uniconf</w:t>
      </w:r>
      <w:proofErr w:type="spellEnd"/>
      <w:r w:rsidR="00104C47" w:rsidRPr="00AC7769">
        <w:t>.</w:t>
      </w:r>
      <w:proofErr w:type="spellStart"/>
      <w:r w:rsidR="00104C47" w:rsidRPr="00AC7769">
        <w:rPr>
          <w:lang w:val="en-US"/>
        </w:rPr>
        <w:t>ru</w:t>
      </w:r>
      <w:proofErr w:type="spellEnd"/>
    </w:p>
    <w:p w:rsidR="00B5030B" w:rsidRPr="00AC7769" w:rsidRDefault="00073555" w:rsidP="00FD4D47">
      <w:pPr>
        <w:ind w:left="113" w:right="113" w:firstLine="340"/>
      </w:pPr>
      <w:r w:rsidRPr="00AC7769">
        <w:t xml:space="preserve">ИНН/КПП: 6831004950 / </w:t>
      </w:r>
      <w:r w:rsidR="00104C47" w:rsidRPr="00AC7769">
        <w:t>683101001</w:t>
      </w:r>
    </w:p>
    <w:p w:rsidR="00073555" w:rsidRPr="00AC7769" w:rsidRDefault="00073555" w:rsidP="00FD4D47">
      <w:pPr>
        <w:ind w:left="113" w:right="113" w:firstLine="340"/>
      </w:pPr>
    </w:p>
    <w:p w:rsidR="00073555" w:rsidRPr="00AC7769" w:rsidRDefault="00073555" w:rsidP="00101CB8">
      <w:pPr>
        <w:ind w:left="567" w:right="113" w:hanging="114"/>
      </w:pPr>
      <w:r w:rsidRPr="00AC7769">
        <w:rPr>
          <w:b/>
        </w:rPr>
        <w:t xml:space="preserve">Основной вид деятельности.  </w:t>
      </w:r>
      <w:r w:rsidRPr="00AC7769">
        <w:t>Производство</w:t>
      </w:r>
      <w:r w:rsidR="00562FFF" w:rsidRPr="00AC7769">
        <w:t xml:space="preserve"> шоколада и сахаристых </w:t>
      </w:r>
      <w:r w:rsidRPr="00AC7769">
        <w:t>кондитерских изделий</w:t>
      </w:r>
    </w:p>
    <w:p w:rsidR="00EB2708" w:rsidRPr="00AC7769" w:rsidRDefault="00EB2708" w:rsidP="00FD4D47">
      <w:pPr>
        <w:ind w:left="113" w:right="113" w:firstLine="340"/>
        <w:rPr>
          <w:b/>
        </w:rPr>
      </w:pPr>
    </w:p>
    <w:p w:rsidR="00C51A7B" w:rsidRPr="00AC7769" w:rsidRDefault="00562FFF" w:rsidP="00FD4D47">
      <w:pPr>
        <w:ind w:left="113" w:right="113" w:firstLine="340"/>
      </w:pPr>
      <w:r w:rsidRPr="00AC7769">
        <w:rPr>
          <w:b/>
        </w:rPr>
        <w:t xml:space="preserve">Производственная мощность </w:t>
      </w:r>
      <w:r w:rsidR="00C51A7B" w:rsidRPr="00AC7769">
        <w:rPr>
          <w:b/>
        </w:rPr>
        <w:t>в 20</w:t>
      </w:r>
      <w:r w:rsidR="0082244B" w:rsidRPr="00AC7769">
        <w:rPr>
          <w:b/>
        </w:rPr>
        <w:t>2</w:t>
      </w:r>
      <w:r w:rsidR="00101CB8" w:rsidRPr="00AC7769">
        <w:rPr>
          <w:b/>
        </w:rPr>
        <w:t>1</w:t>
      </w:r>
      <w:r w:rsidRPr="00AC7769">
        <w:rPr>
          <w:b/>
        </w:rPr>
        <w:t xml:space="preserve"> </w:t>
      </w:r>
      <w:r w:rsidR="00C51A7B" w:rsidRPr="00AC7769">
        <w:rPr>
          <w:b/>
        </w:rPr>
        <w:t>г</w:t>
      </w:r>
      <w:r w:rsidRPr="00AC7769">
        <w:rPr>
          <w:b/>
        </w:rPr>
        <w:t>.</w:t>
      </w:r>
      <w:r w:rsidR="00C51A7B" w:rsidRPr="00AC7769">
        <w:rPr>
          <w:b/>
        </w:rPr>
        <w:t xml:space="preserve"> </w:t>
      </w:r>
      <w:r w:rsidR="00C51A7B" w:rsidRPr="00AC7769">
        <w:t>-</w:t>
      </w:r>
      <w:r w:rsidR="00EA2652" w:rsidRPr="00AC7769">
        <w:t xml:space="preserve"> </w:t>
      </w:r>
      <w:r w:rsidR="003B73AB" w:rsidRPr="00AC7769">
        <w:t xml:space="preserve"> </w:t>
      </w:r>
      <w:r w:rsidR="006550D5" w:rsidRPr="00AC7769">
        <w:t xml:space="preserve"> </w:t>
      </w:r>
      <w:r w:rsidR="00623BFD" w:rsidRPr="00AC7769">
        <w:t>19</w:t>
      </w:r>
      <w:r w:rsidR="0049438F" w:rsidRPr="00AC7769">
        <w:t> </w:t>
      </w:r>
      <w:r w:rsidR="00F77675" w:rsidRPr="00AC7769">
        <w:t>575</w:t>
      </w:r>
      <w:r w:rsidR="004E7074" w:rsidRPr="00AC7769">
        <w:t xml:space="preserve"> </w:t>
      </w:r>
      <w:r w:rsidR="00C51A7B" w:rsidRPr="00AC7769">
        <w:t>тонн (среднегодовая).</w:t>
      </w:r>
    </w:p>
    <w:p w:rsidR="00C51A7B" w:rsidRPr="00AC7769" w:rsidRDefault="00C51A7B" w:rsidP="00FD4D47">
      <w:pPr>
        <w:ind w:left="113" w:right="113" w:firstLine="340"/>
      </w:pPr>
    </w:p>
    <w:p w:rsidR="00C51A7B" w:rsidRPr="00AC7769" w:rsidRDefault="00C51A7B" w:rsidP="00FD4D47">
      <w:pPr>
        <w:ind w:left="113" w:right="113" w:firstLine="340"/>
      </w:pPr>
      <w:r w:rsidRPr="00AC7769">
        <w:rPr>
          <w:b/>
        </w:rPr>
        <w:t xml:space="preserve">Численность персонала  </w:t>
      </w:r>
      <w:r w:rsidR="007A722F" w:rsidRPr="00AC7769">
        <w:rPr>
          <w:b/>
        </w:rPr>
        <w:t>в 20</w:t>
      </w:r>
      <w:r w:rsidR="0082244B" w:rsidRPr="00AC7769">
        <w:rPr>
          <w:b/>
        </w:rPr>
        <w:t>2</w:t>
      </w:r>
      <w:r w:rsidR="00101CB8" w:rsidRPr="00AC7769">
        <w:rPr>
          <w:b/>
        </w:rPr>
        <w:t>1</w:t>
      </w:r>
      <w:r w:rsidR="00562FFF" w:rsidRPr="00AC7769">
        <w:rPr>
          <w:b/>
        </w:rPr>
        <w:t xml:space="preserve"> </w:t>
      </w:r>
      <w:r w:rsidR="007A722F" w:rsidRPr="00AC7769">
        <w:rPr>
          <w:b/>
        </w:rPr>
        <w:t>г</w:t>
      </w:r>
      <w:r w:rsidR="00562FFF" w:rsidRPr="00AC7769">
        <w:rPr>
          <w:b/>
        </w:rPr>
        <w:t>.</w:t>
      </w:r>
      <w:r w:rsidR="007A722F" w:rsidRPr="00AC7769">
        <w:rPr>
          <w:b/>
        </w:rPr>
        <w:t xml:space="preserve"> </w:t>
      </w:r>
      <w:r w:rsidRPr="00AC7769">
        <w:rPr>
          <w:b/>
        </w:rPr>
        <w:t xml:space="preserve"> -</w:t>
      </w:r>
      <w:r w:rsidR="00CC1375" w:rsidRPr="00AC7769">
        <w:rPr>
          <w:b/>
        </w:rPr>
        <w:t xml:space="preserve"> </w:t>
      </w:r>
      <w:r w:rsidR="001546EA" w:rsidRPr="00AC7769">
        <w:rPr>
          <w:b/>
        </w:rPr>
        <w:t xml:space="preserve"> </w:t>
      </w:r>
      <w:r w:rsidR="0082244B" w:rsidRPr="00AC7769">
        <w:t>9</w:t>
      </w:r>
      <w:r w:rsidR="00101CB8" w:rsidRPr="00AC7769">
        <w:t>34</w:t>
      </w:r>
      <w:r w:rsidR="001546EA" w:rsidRPr="00AC7769">
        <w:t xml:space="preserve"> </w:t>
      </w:r>
      <w:r w:rsidRPr="00AC7769">
        <w:t>чел</w:t>
      </w:r>
      <w:r w:rsidR="0038108E" w:rsidRPr="00AC7769">
        <w:t>овек</w:t>
      </w:r>
      <w:r w:rsidRPr="00AC7769">
        <w:t>.</w:t>
      </w:r>
    </w:p>
    <w:p w:rsidR="00EB2708" w:rsidRPr="00AC7769" w:rsidRDefault="00EB2708" w:rsidP="00FD4D47">
      <w:pPr>
        <w:ind w:left="113" w:right="113" w:firstLine="340"/>
        <w:rPr>
          <w:b/>
        </w:rPr>
      </w:pPr>
    </w:p>
    <w:p w:rsidR="008F47DB" w:rsidRPr="00AC7769" w:rsidRDefault="00EB2708" w:rsidP="00FD4D47">
      <w:pPr>
        <w:ind w:left="113" w:right="113" w:firstLine="340"/>
        <w:rPr>
          <w:b/>
          <w:bCs/>
        </w:rPr>
      </w:pPr>
      <w:r w:rsidRPr="00AC7769">
        <w:rPr>
          <w:b/>
          <w:bCs/>
        </w:rPr>
        <w:t>Сведения о государственной регистрации общества</w:t>
      </w:r>
    </w:p>
    <w:p w:rsidR="00EB2708" w:rsidRPr="00AC7769" w:rsidRDefault="00EB2708" w:rsidP="00FD4D47">
      <w:pPr>
        <w:ind w:left="113" w:right="113" w:firstLine="340"/>
      </w:pPr>
      <w:r w:rsidRPr="00AC7769">
        <w:t>Дата государственной  регистрации общества: 28.08.1992</w:t>
      </w:r>
    </w:p>
    <w:p w:rsidR="00EB2708" w:rsidRPr="00AC7769" w:rsidRDefault="00EB2708" w:rsidP="00FD4D47">
      <w:pPr>
        <w:ind w:left="113" w:right="113" w:firstLine="340"/>
      </w:pPr>
      <w:r w:rsidRPr="00AC7769">
        <w:t>Регистрационный номер: № 18</w:t>
      </w:r>
    </w:p>
    <w:p w:rsidR="00973CC3" w:rsidRPr="00AC7769" w:rsidRDefault="00EB2708" w:rsidP="00FD4D47">
      <w:pPr>
        <w:ind w:left="113" w:right="113" w:firstLine="340"/>
      </w:pPr>
      <w:r w:rsidRPr="00AC7769">
        <w:t xml:space="preserve">Орган, осуществивший государственную регистрацию: Администрация Ленинского района </w:t>
      </w:r>
      <w:r w:rsidR="00973CC3" w:rsidRPr="00AC7769">
        <w:t xml:space="preserve"> </w:t>
      </w:r>
    </w:p>
    <w:p w:rsidR="00EB2708" w:rsidRPr="00AC7769" w:rsidRDefault="00EB2708" w:rsidP="00FD4D47">
      <w:pPr>
        <w:ind w:left="113" w:right="113" w:firstLine="340"/>
      </w:pPr>
      <w:r w:rsidRPr="00AC7769">
        <w:t>г.</w:t>
      </w:r>
      <w:r w:rsidR="003C4FA0" w:rsidRPr="00AC7769">
        <w:t xml:space="preserve"> </w:t>
      </w:r>
      <w:r w:rsidRPr="00AC7769">
        <w:t>Тамбова;</w:t>
      </w:r>
    </w:p>
    <w:p w:rsidR="00EB2708" w:rsidRPr="00AC7769" w:rsidRDefault="00EB2708" w:rsidP="00FD4D47">
      <w:pPr>
        <w:ind w:left="113" w:right="113" w:firstLine="340"/>
      </w:pPr>
      <w:r w:rsidRPr="00AC7769">
        <w:t>Основной государственный регистрационный номер: 1026801156568</w:t>
      </w:r>
    </w:p>
    <w:p w:rsidR="00EB2708" w:rsidRPr="00AC7769" w:rsidRDefault="00EB2708" w:rsidP="00FD4D47">
      <w:pPr>
        <w:ind w:left="113" w:right="113" w:firstLine="340"/>
      </w:pPr>
      <w:r w:rsidRPr="00AC7769">
        <w:t>Дата внесения записи: 04.09.2002 года</w:t>
      </w:r>
    </w:p>
    <w:p w:rsidR="00973CC3" w:rsidRPr="00AC7769" w:rsidRDefault="00EB2708" w:rsidP="00FD4D47">
      <w:pPr>
        <w:ind w:left="113" w:right="113" w:firstLine="340"/>
      </w:pPr>
      <w:r w:rsidRPr="00AC7769">
        <w:t xml:space="preserve">Наименование регистрирующего органа: Инспекция МНС России по Ленинскому району </w:t>
      </w:r>
    </w:p>
    <w:p w:rsidR="00EB2708" w:rsidRPr="00AC7769" w:rsidRDefault="00EB2708" w:rsidP="00FD4D47">
      <w:pPr>
        <w:ind w:left="113" w:right="113" w:firstLine="340"/>
      </w:pPr>
      <w:r w:rsidRPr="00AC7769">
        <w:t>г.</w:t>
      </w:r>
      <w:r w:rsidR="003C4FA0" w:rsidRPr="00AC7769">
        <w:t xml:space="preserve"> </w:t>
      </w:r>
      <w:r w:rsidRPr="00AC7769">
        <w:t>Тамбова.</w:t>
      </w:r>
    </w:p>
    <w:p w:rsidR="00EB2708" w:rsidRPr="00AC7769" w:rsidRDefault="00EB2708" w:rsidP="00FD4D47">
      <w:pPr>
        <w:ind w:left="113" w:right="113" w:firstLine="340"/>
      </w:pPr>
    </w:p>
    <w:p w:rsidR="00EB2708" w:rsidRPr="00AC7769" w:rsidRDefault="00EB2708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AC7769">
        <w:rPr>
          <w:b/>
          <w:color w:val="auto"/>
          <w:sz w:val="24"/>
          <w:szCs w:val="24"/>
        </w:rPr>
        <w:t xml:space="preserve">Основные сведения о размещенных акциях общества </w:t>
      </w:r>
    </w:p>
    <w:p w:rsidR="00EB2708" w:rsidRPr="00AC7769" w:rsidRDefault="00EB2708" w:rsidP="00FD4D47">
      <w:pPr>
        <w:ind w:left="113" w:right="113" w:firstLine="340"/>
      </w:pPr>
      <w:r w:rsidRPr="00AC7769">
        <w:t>Количество акций – 2 728 888 штук</w:t>
      </w:r>
    </w:p>
    <w:p w:rsidR="00EB2708" w:rsidRPr="00AC7769" w:rsidRDefault="0082244B" w:rsidP="00FD4D47">
      <w:pPr>
        <w:ind w:left="113" w:right="113" w:firstLine="340"/>
      </w:pPr>
      <w:r w:rsidRPr="00AC7769">
        <w:t xml:space="preserve">Категория (тип): </w:t>
      </w:r>
      <w:r w:rsidR="00EB2708" w:rsidRPr="00AC7769">
        <w:t xml:space="preserve"> </w:t>
      </w:r>
      <w:proofErr w:type="gramStart"/>
      <w:r w:rsidR="00EB2708" w:rsidRPr="00AC7769">
        <w:t>обыкновенные</w:t>
      </w:r>
      <w:proofErr w:type="gramEnd"/>
    </w:p>
    <w:p w:rsidR="00EB2708" w:rsidRPr="00AC7769" w:rsidRDefault="00EB2708" w:rsidP="00FD4D47">
      <w:pPr>
        <w:ind w:left="113" w:right="113" w:firstLine="340"/>
      </w:pPr>
      <w:r w:rsidRPr="00AC7769">
        <w:t>Номинальна</w:t>
      </w:r>
      <w:r w:rsidR="00DD270E" w:rsidRPr="00AC7769">
        <w:t>я стоимость одной ценной бумаги</w:t>
      </w:r>
      <w:r w:rsidRPr="00AC7769">
        <w:t>: 1 рубль.</w:t>
      </w:r>
    </w:p>
    <w:p w:rsidR="00EB2708" w:rsidRPr="00AC7769" w:rsidRDefault="00EB2708" w:rsidP="00FD4D47">
      <w:pPr>
        <w:ind w:left="113" w:right="113" w:firstLine="340"/>
      </w:pPr>
    </w:p>
    <w:p w:rsidR="00EB2708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Cs/>
          <w:sz w:val="24"/>
          <w:szCs w:val="24"/>
        </w:rPr>
      </w:pPr>
      <w:r w:rsidRPr="00AC7769">
        <w:rPr>
          <w:bCs/>
          <w:sz w:val="24"/>
          <w:szCs w:val="24"/>
        </w:rPr>
        <w:t>Регистратор общества</w:t>
      </w:r>
    </w:p>
    <w:p w:rsidR="00973CC3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C7769">
        <w:rPr>
          <w:b w:val="0"/>
          <w:sz w:val="24"/>
          <w:szCs w:val="24"/>
        </w:rPr>
        <w:t xml:space="preserve">Наименование: </w:t>
      </w:r>
      <w:r w:rsidR="00F35C31" w:rsidRPr="00AC7769">
        <w:rPr>
          <w:b w:val="0"/>
          <w:sz w:val="24"/>
          <w:szCs w:val="24"/>
        </w:rPr>
        <w:t>О</w:t>
      </w:r>
      <w:r w:rsidR="00FA7C18" w:rsidRPr="00AC7769">
        <w:rPr>
          <w:b w:val="0"/>
          <w:sz w:val="24"/>
          <w:szCs w:val="24"/>
        </w:rPr>
        <w:t>бщество с ограниченной ответственностью</w:t>
      </w:r>
      <w:r w:rsidR="00F35C31" w:rsidRPr="00AC7769">
        <w:rPr>
          <w:b w:val="0"/>
          <w:sz w:val="24"/>
          <w:szCs w:val="24"/>
        </w:rPr>
        <w:t xml:space="preserve"> </w:t>
      </w:r>
      <w:r w:rsidRPr="00AC7769">
        <w:rPr>
          <w:b w:val="0"/>
          <w:sz w:val="24"/>
          <w:szCs w:val="24"/>
        </w:rPr>
        <w:t xml:space="preserve"> «</w:t>
      </w:r>
      <w:proofErr w:type="gramStart"/>
      <w:r w:rsidRPr="00AC7769">
        <w:rPr>
          <w:b w:val="0"/>
          <w:sz w:val="24"/>
          <w:szCs w:val="24"/>
        </w:rPr>
        <w:t>Московский</w:t>
      </w:r>
      <w:proofErr w:type="gramEnd"/>
      <w:r w:rsidRPr="00AC7769">
        <w:rPr>
          <w:b w:val="0"/>
          <w:sz w:val="24"/>
          <w:szCs w:val="24"/>
        </w:rPr>
        <w:t xml:space="preserve"> Фондовый</w:t>
      </w:r>
    </w:p>
    <w:p w:rsidR="00EB2708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C7769">
        <w:rPr>
          <w:b w:val="0"/>
          <w:sz w:val="24"/>
          <w:szCs w:val="24"/>
        </w:rPr>
        <w:t>Центр»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C7769">
        <w:rPr>
          <w:b w:val="0"/>
          <w:sz w:val="24"/>
          <w:szCs w:val="24"/>
        </w:rPr>
        <w:t xml:space="preserve">Место нахождения: </w:t>
      </w:r>
      <w:r w:rsidRPr="00AC7769">
        <w:rPr>
          <w:b w:val="0"/>
          <w:bCs/>
          <w:sz w:val="24"/>
          <w:szCs w:val="24"/>
        </w:rPr>
        <w:t xml:space="preserve"> </w:t>
      </w:r>
      <w:proofErr w:type="gramStart"/>
      <w:r w:rsidRPr="00AC7769">
        <w:rPr>
          <w:b w:val="0"/>
          <w:bCs/>
          <w:sz w:val="24"/>
          <w:szCs w:val="24"/>
        </w:rPr>
        <w:t>г</w:t>
      </w:r>
      <w:proofErr w:type="gramEnd"/>
      <w:r w:rsidRPr="00AC7769">
        <w:rPr>
          <w:b w:val="0"/>
          <w:bCs/>
          <w:sz w:val="24"/>
          <w:szCs w:val="24"/>
        </w:rPr>
        <w:t>.</w:t>
      </w:r>
      <w:r w:rsidR="00DD270E" w:rsidRPr="00AC7769">
        <w:rPr>
          <w:b w:val="0"/>
          <w:bCs/>
          <w:sz w:val="24"/>
          <w:szCs w:val="24"/>
        </w:rPr>
        <w:t xml:space="preserve"> </w:t>
      </w:r>
      <w:r w:rsidRPr="00AC7769">
        <w:rPr>
          <w:b w:val="0"/>
          <w:bCs/>
          <w:sz w:val="24"/>
          <w:szCs w:val="24"/>
        </w:rPr>
        <w:t>Москва, Орликов переулок, д.5, стр. 3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Номер лицензии: 10-000-1-00251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Дата выдачи: 16.08.2002г.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Срок действия: без ограничения срока действия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Орган,</w:t>
      </w:r>
      <w:r w:rsidR="005F1BEE" w:rsidRPr="00AC7769">
        <w:rPr>
          <w:b w:val="0"/>
          <w:bCs/>
          <w:sz w:val="24"/>
          <w:szCs w:val="24"/>
        </w:rPr>
        <w:t xml:space="preserve"> </w:t>
      </w:r>
      <w:r w:rsidRPr="00AC7769">
        <w:rPr>
          <w:b w:val="0"/>
          <w:bCs/>
          <w:sz w:val="24"/>
          <w:szCs w:val="24"/>
        </w:rPr>
        <w:t>выдавший лицензию: Ф</w:t>
      </w:r>
      <w:r w:rsidR="00842223" w:rsidRPr="00AC7769">
        <w:rPr>
          <w:b w:val="0"/>
          <w:bCs/>
          <w:sz w:val="24"/>
          <w:szCs w:val="24"/>
        </w:rPr>
        <w:t xml:space="preserve">КЦБ </w:t>
      </w:r>
      <w:r w:rsidRPr="00AC7769">
        <w:rPr>
          <w:b w:val="0"/>
          <w:bCs/>
          <w:sz w:val="24"/>
          <w:szCs w:val="24"/>
        </w:rPr>
        <w:t xml:space="preserve"> России</w:t>
      </w:r>
    </w:p>
    <w:p w:rsidR="00EB2708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</w:p>
    <w:p w:rsidR="00EC3B26" w:rsidRPr="00AC7769" w:rsidRDefault="00EB2708" w:rsidP="00FD4D47">
      <w:pPr>
        <w:pStyle w:val="a4"/>
        <w:ind w:left="113" w:right="113" w:firstLine="340"/>
        <w:jc w:val="left"/>
        <w:rPr>
          <w:bCs/>
          <w:sz w:val="24"/>
          <w:szCs w:val="24"/>
        </w:rPr>
      </w:pPr>
      <w:r w:rsidRPr="00AC7769">
        <w:rPr>
          <w:bCs/>
          <w:sz w:val="24"/>
          <w:szCs w:val="24"/>
        </w:rPr>
        <w:t>Сведения об аудиторе общества</w:t>
      </w:r>
    </w:p>
    <w:p w:rsidR="00EC3B26" w:rsidRPr="00AC7769" w:rsidRDefault="00EC3B26" w:rsidP="00FD4D47">
      <w:pPr>
        <w:ind w:left="113" w:right="113" w:firstLine="340"/>
      </w:pPr>
      <w:r w:rsidRPr="00AC7769">
        <w:t>Наименование: Закрытое акционерное общество «Аудит-Константа»</w:t>
      </w:r>
    </w:p>
    <w:p w:rsidR="00EC3B26" w:rsidRPr="00AC7769" w:rsidRDefault="00EC3B26" w:rsidP="00FD4D47">
      <w:pPr>
        <w:ind w:left="113" w:right="113" w:firstLine="340"/>
      </w:pPr>
      <w:r w:rsidRPr="00AC7769">
        <w:t>Место нахождения: 10</w:t>
      </w:r>
      <w:r w:rsidR="007E6CB9" w:rsidRPr="00AC7769">
        <w:t>9012</w:t>
      </w:r>
      <w:r w:rsidRPr="00AC7769">
        <w:t>,</w:t>
      </w:r>
      <w:r w:rsidR="00562FFF" w:rsidRPr="00AC7769">
        <w:t xml:space="preserve"> </w:t>
      </w:r>
      <w:r w:rsidRPr="00AC7769">
        <w:t>г.</w:t>
      </w:r>
      <w:r w:rsidR="00DD270E" w:rsidRPr="00AC7769">
        <w:t xml:space="preserve"> </w:t>
      </w:r>
      <w:r w:rsidRPr="00AC7769">
        <w:t>Москва, ул.</w:t>
      </w:r>
      <w:r w:rsidR="00DD270E" w:rsidRPr="00AC7769">
        <w:t xml:space="preserve"> </w:t>
      </w:r>
      <w:r w:rsidR="007E6CB9" w:rsidRPr="00AC7769">
        <w:t>Пушечная, 4, стр.3</w:t>
      </w:r>
    </w:p>
    <w:p w:rsidR="00973CC3" w:rsidRPr="00AC7769" w:rsidRDefault="00EC3B26" w:rsidP="00FD4D47">
      <w:pPr>
        <w:ind w:left="113" w:right="113" w:firstLine="340"/>
      </w:pPr>
      <w:r w:rsidRPr="00AC7769">
        <w:t xml:space="preserve">Членство в </w:t>
      </w:r>
      <w:proofErr w:type="spellStart"/>
      <w:r w:rsidRPr="00AC7769">
        <w:t>саморегулируемых</w:t>
      </w:r>
      <w:proofErr w:type="spellEnd"/>
      <w:r w:rsidRPr="00AC7769">
        <w:t xml:space="preserve"> организациях аудиторов: ЗАО «Аудит-Константа» является</w:t>
      </w:r>
    </w:p>
    <w:p w:rsidR="00F77675" w:rsidRPr="00ED2210" w:rsidRDefault="00EC3B26" w:rsidP="00F77675">
      <w:pPr>
        <w:ind w:left="400"/>
        <w:rPr>
          <w:b/>
          <w:i/>
        </w:rPr>
      </w:pPr>
      <w:r w:rsidRPr="00AC7769">
        <w:t xml:space="preserve"> членом </w:t>
      </w:r>
      <w:r w:rsidR="00F77675" w:rsidRPr="00AC7769">
        <w:rPr>
          <w:b/>
          <w:i/>
        </w:rPr>
        <w:t xml:space="preserve"> </w:t>
      </w:r>
      <w:proofErr w:type="spellStart"/>
      <w:r w:rsidR="00F77675" w:rsidRPr="00AC7769">
        <w:rPr>
          <w:b/>
          <w:i/>
        </w:rPr>
        <w:t>Саморегулируемой</w:t>
      </w:r>
      <w:proofErr w:type="spellEnd"/>
      <w:r w:rsidR="00F77675" w:rsidRPr="00AC7769">
        <w:rPr>
          <w:b/>
          <w:i/>
        </w:rPr>
        <w:t xml:space="preserve"> организация аудиторов Ассоциация «Содружество» (СРО ААС)</w:t>
      </w:r>
    </w:p>
    <w:p w:rsidR="00B757D8" w:rsidRPr="00EB17A8" w:rsidRDefault="00B757D8" w:rsidP="00FD4D47">
      <w:pPr>
        <w:ind w:left="113" w:right="113" w:firstLine="340"/>
      </w:pPr>
    </w:p>
    <w:p w:rsidR="00EB2708" w:rsidRPr="00684EA4" w:rsidRDefault="00EB2708" w:rsidP="00FD4D47">
      <w:pPr>
        <w:ind w:left="113" w:right="113" w:firstLine="340"/>
        <w:rPr>
          <w:b/>
          <w:i/>
        </w:rPr>
      </w:pPr>
      <w:r w:rsidRPr="00684EA4">
        <w:rPr>
          <w:b/>
          <w:i/>
        </w:rPr>
        <w:t>2. Положение Общества в отрасли.</w:t>
      </w:r>
    </w:p>
    <w:p w:rsidR="00081414" w:rsidRPr="00684EA4" w:rsidRDefault="00081414" w:rsidP="00684EA4">
      <w:pPr>
        <w:ind w:right="113"/>
        <w:rPr>
          <w:b/>
          <w:i/>
        </w:rPr>
      </w:pPr>
    </w:p>
    <w:p w:rsidR="00684EA4" w:rsidRPr="00551BE7" w:rsidRDefault="00EC1446" w:rsidP="00684EA4">
      <w:pPr>
        <w:ind w:left="113" w:right="113" w:firstLine="340"/>
        <w:jc w:val="both"/>
      </w:pPr>
      <w:r>
        <w:t xml:space="preserve">   </w:t>
      </w:r>
      <w:r w:rsidR="00684EA4" w:rsidRPr="00551BE7">
        <w:t xml:space="preserve">ОАО «Кондитерская фирма «ТАКФ» с момента его создания в 1946 году занимается  производством  кондитерских изделий. </w:t>
      </w:r>
    </w:p>
    <w:p w:rsidR="00684EA4" w:rsidRPr="00551BE7" w:rsidRDefault="00684EA4" w:rsidP="00684EA4">
      <w:pPr>
        <w:ind w:left="113" w:right="113" w:firstLine="340"/>
        <w:jc w:val="both"/>
        <w:rPr>
          <w:i/>
        </w:rPr>
      </w:pPr>
    </w:p>
    <w:p w:rsidR="00684EA4" w:rsidRPr="00551BE7" w:rsidRDefault="00684EA4" w:rsidP="00684EA4">
      <w:pPr>
        <w:ind w:left="113" w:right="113" w:firstLine="340"/>
        <w:jc w:val="both"/>
        <w:rPr>
          <w:i/>
        </w:rPr>
      </w:pPr>
      <w:r w:rsidRPr="00551BE7">
        <w:rPr>
          <w:i/>
        </w:rPr>
        <w:t>Общая характеристика:</w:t>
      </w:r>
    </w:p>
    <w:p w:rsidR="00684EA4" w:rsidRPr="00551BE7" w:rsidRDefault="00EC1446" w:rsidP="00684EA4">
      <w:pPr>
        <w:ind w:left="113" w:right="113" w:firstLine="340"/>
        <w:jc w:val="both"/>
      </w:pPr>
      <w:r>
        <w:t xml:space="preserve">   </w:t>
      </w:r>
      <w:r w:rsidR="00684EA4" w:rsidRPr="00551BE7">
        <w:t>ОАО «ТАКФ» входит в  крупнейший  кондитерский холдинг в России  - «Объединенные кондитеры» наряду с такими крупными московскими фабриками как ПАО «Красный Октябрь», ОАО «Рот Фронт»,  ОАО «Кондитерский концерн «</w:t>
      </w:r>
      <w:proofErr w:type="spellStart"/>
      <w:r w:rsidR="00684EA4" w:rsidRPr="00551BE7">
        <w:t>Бабаевский</w:t>
      </w:r>
      <w:proofErr w:type="spellEnd"/>
      <w:r w:rsidR="00684EA4" w:rsidRPr="00551BE7">
        <w:t>»  и 12 региональными предприятиями,  расположенными по всей России,  от Санкт-Петербурга до Дальнего Востока.</w:t>
      </w:r>
    </w:p>
    <w:p w:rsidR="00684EA4" w:rsidRPr="00551BE7" w:rsidRDefault="00EC1446" w:rsidP="00684EA4">
      <w:pPr>
        <w:ind w:left="113" w:right="113" w:firstLine="340"/>
        <w:jc w:val="both"/>
      </w:pPr>
      <w:r>
        <w:t xml:space="preserve">    </w:t>
      </w:r>
      <w:r w:rsidR="00684EA4" w:rsidRPr="00551BE7">
        <w:t xml:space="preserve">Кондитерская фирма «ТАКФ» продолжает развиваться, активно осваивает не только местный рынок,  но  и другие города и регионы. Регулярно создаются  оригинальные новинки и  совершенствуются производственные процессы. </w:t>
      </w:r>
    </w:p>
    <w:p w:rsidR="00684EA4" w:rsidRPr="00551BE7" w:rsidRDefault="00684EA4" w:rsidP="00684EA4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551BE7">
        <w:rPr>
          <w:bCs/>
          <w:iCs/>
          <w:kern w:val="2"/>
        </w:rPr>
        <w:t>Потребитель все сильнее заботится о своем здоровье, а это значит, что не все готовы покупать продукты только по низкой цене. Происходит увеличение производства кондитерских изделий для здорового питания с различными заменителями сахара, а также «с пониженным содержанием сахара».</w:t>
      </w:r>
    </w:p>
    <w:p w:rsidR="00684EA4" w:rsidRPr="00551BE7" w:rsidRDefault="00684EA4" w:rsidP="00684EA4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551BE7">
        <w:rPr>
          <w:bCs/>
          <w:iCs/>
          <w:kern w:val="2"/>
        </w:rPr>
        <w:t>Для снижения себестоимость продукта, производители продолжают автоматизировать и совершенствовать технологии производства. Соответственно, усложняется сам продукт внутри групп кондитерских изделий.</w:t>
      </w:r>
    </w:p>
    <w:p w:rsidR="00684EA4" w:rsidRPr="00551BE7" w:rsidRDefault="00684EA4" w:rsidP="00684EA4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551BE7">
        <w:rPr>
          <w:b w:val="0"/>
          <w:bCs/>
          <w:iCs/>
          <w:kern w:val="2"/>
          <w:sz w:val="24"/>
          <w:szCs w:val="24"/>
        </w:rPr>
        <w:t xml:space="preserve">Значительное влияние на объемы реализации Общества оказывают конкуренты, такие как ООО «КДВ Групп», АО «КОНТИ-РУС», АО «Славянка-Люкс», </w:t>
      </w:r>
      <w:r w:rsidRPr="00551BE7">
        <w:rPr>
          <w:b w:val="0"/>
          <w:kern w:val="2"/>
          <w:sz w:val="24"/>
          <w:szCs w:val="24"/>
        </w:rPr>
        <w:t>ООО «</w:t>
      </w:r>
      <w:r w:rsidRPr="00551BE7">
        <w:rPr>
          <w:b w:val="0"/>
          <w:bCs/>
          <w:iCs/>
          <w:kern w:val="2"/>
          <w:sz w:val="24"/>
          <w:szCs w:val="24"/>
        </w:rPr>
        <w:t>Невский кондитер</w:t>
      </w:r>
      <w:r w:rsidRPr="00551BE7">
        <w:rPr>
          <w:b w:val="0"/>
          <w:kern w:val="2"/>
          <w:sz w:val="24"/>
          <w:szCs w:val="24"/>
        </w:rPr>
        <w:t>»,</w:t>
      </w:r>
      <w:r w:rsidRPr="00551BE7">
        <w:rPr>
          <w:b w:val="0"/>
          <w:bCs/>
          <w:iCs/>
          <w:kern w:val="2"/>
          <w:sz w:val="24"/>
          <w:szCs w:val="24"/>
        </w:rPr>
        <w:t xml:space="preserve"> а также небольшие местные предприятия, способные предложить низкие цены и расширенный интересный ассортимент.</w:t>
      </w:r>
    </w:p>
    <w:p w:rsidR="00684EA4" w:rsidRPr="00551BE7" w:rsidRDefault="00684EA4" w:rsidP="00684EA4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551BE7">
        <w:rPr>
          <w:b w:val="0"/>
          <w:bCs/>
          <w:iCs/>
          <w:kern w:val="2"/>
          <w:sz w:val="24"/>
          <w:szCs w:val="24"/>
        </w:rPr>
        <w:t>Происходит усиление собственных товарных марок, которые выпускают крупные сетевые магазины. Популярность их обусловлена более дешевой стоимостью на полке.</w:t>
      </w:r>
    </w:p>
    <w:p w:rsidR="00684EA4" w:rsidRPr="00551BE7" w:rsidRDefault="00684EA4" w:rsidP="00684EA4">
      <w:pPr>
        <w:ind w:firstLine="680"/>
        <w:jc w:val="both"/>
        <w:rPr>
          <w:kern w:val="2"/>
        </w:rPr>
      </w:pPr>
      <w:r w:rsidRPr="00551BE7">
        <w:rPr>
          <w:kern w:val="2"/>
        </w:rPr>
        <w:t>Для минимизации воздействия негативных факторов, приводящих к снижению результатов деятельности предприятия, в течение  2021 г. предпринимались следующие действия: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 xml:space="preserve">разработка </w:t>
      </w:r>
      <w:proofErr w:type="spellStart"/>
      <w:r w:rsidRPr="00551BE7">
        <w:rPr>
          <w:kern w:val="2"/>
        </w:rPr>
        <w:t>трейд</w:t>
      </w:r>
      <w:proofErr w:type="spellEnd"/>
      <w:r w:rsidRPr="00551BE7">
        <w:rPr>
          <w:kern w:val="2"/>
        </w:rPr>
        <w:t xml:space="preserve"> маркетинговых акций;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>разработка перспективных новинок формата «эконом» или «нижний ценовой сегмент»;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>оптимизация ассортиментного портфеля;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>улучшение качества продукции;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>совершенствование внешнего вида продукции (упаковка, дизайн упаковки);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>создание и укрупнение зонтичных брендов (торговых марок);</w:t>
      </w:r>
    </w:p>
    <w:p w:rsidR="00684EA4" w:rsidRPr="00551BE7" w:rsidRDefault="00684EA4" w:rsidP="00684EA4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551BE7">
        <w:rPr>
          <w:kern w:val="2"/>
        </w:rPr>
        <w:t>увеличение численной дистрибуции в области и регионах.</w:t>
      </w:r>
    </w:p>
    <w:p w:rsidR="00684EA4" w:rsidRPr="00551BE7" w:rsidRDefault="00684EA4" w:rsidP="00684EA4">
      <w:pPr>
        <w:autoSpaceDE w:val="0"/>
        <w:autoSpaceDN w:val="0"/>
        <w:adjustRightInd w:val="0"/>
        <w:ind w:firstLine="567"/>
        <w:jc w:val="both"/>
      </w:pPr>
      <w:r w:rsidRPr="00551BE7">
        <w:rPr>
          <w:kern w:val="2"/>
        </w:rPr>
        <w:t>В течение всего 2022 г. эти мероприятия будут продолжены, основными факторами для обеспечения роста продаж на предприятии станут запу</w:t>
      </w:r>
      <w:proofErr w:type="gramStart"/>
      <w:r w:rsidRPr="00551BE7">
        <w:rPr>
          <w:kern w:val="2"/>
        </w:rPr>
        <w:t>ск в пр</w:t>
      </w:r>
      <w:proofErr w:type="gramEnd"/>
      <w:r w:rsidRPr="00551BE7">
        <w:rPr>
          <w:kern w:val="2"/>
        </w:rPr>
        <w:t xml:space="preserve">оизводство новинок, оптимизация ассортимента, проведение </w:t>
      </w:r>
      <w:proofErr w:type="spellStart"/>
      <w:r w:rsidRPr="00551BE7">
        <w:rPr>
          <w:kern w:val="2"/>
        </w:rPr>
        <w:t>промо</w:t>
      </w:r>
      <w:proofErr w:type="spellEnd"/>
      <w:r w:rsidRPr="00551BE7">
        <w:rPr>
          <w:kern w:val="2"/>
        </w:rPr>
        <w:t xml:space="preserve"> и </w:t>
      </w:r>
      <w:proofErr w:type="spellStart"/>
      <w:r w:rsidRPr="00551BE7">
        <w:rPr>
          <w:kern w:val="2"/>
        </w:rPr>
        <w:t>трейд</w:t>
      </w:r>
      <w:proofErr w:type="spellEnd"/>
      <w:r w:rsidRPr="00551BE7">
        <w:rPr>
          <w:kern w:val="2"/>
        </w:rPr>
        <w:t xml:space="preserve"> маркетинговых акций, участие в выставках, а также дооснащение линий.</w:t>
      </w:r>
    </w:p>
    <w:p w:rsidR="00E92781" w:rsidRPr="00684EA4" w:rsidRDefault="00E92781" w:rsidP="00FD4D47">
      <w:pPr>
        <w:ind w:left="113" w:right="113" w:firstLine="340"/>
        <w:rPr>
          <w:b/>
          <w:i/>
        </w:rPr>
      </w:pPr>
    </w:p>
    <w:p w:rsidR="00E2122B" w:rsidRPr="00684EA4" w:rsidRDefault="00E2122B" w:rsidP="00FD4D47">
      <w:pPr>
        <w:ind w:left="113" w:right="113" w:firstLine="340"/>
        <w:rPr>
          <w:b/>
          <w:i/>
        </w:rPr>
      </w:pPr>
      <w:r w:rsidRPr="00684EA4">
        <w:rPr>
          <w:b/>
          <w:i/>
        </w:rPr>
        <w:t>3. Приорит</w:t>
      </w:r>
      <w:r w:rsidR="00A016DA" w:rsidRPr="00684EA4">
        <w:rPr>
          <w:b/>
          <w:i/>
        </w:rPr>
        <w:t>етные направления  деятельности.</w:t>
      </w:r>
    </w:p>
    <w:p w:rsidR="00587A3B" w:rsidRDefault="00587A3B" w:rsidP="00FD4D47">
      <w:pPr>
        <w:ind w:left="113" w:right="113" w:firstLine="340"/>
      </w:pPr>
    </w:p>
    <w:p w:rsidR="00684EA4" w:rsidRPr="00551BE7" w:rsidRDefault="00684EA4" w:rsidP="00684EA4">
      <w:pPr>
        <w:pStyle w:val="22"/>
        <w:keepNext/>
        <w:numPr>
          <w:ilvl w:val="0"/>
          <w:numId w:val="14"/>
        </w:numPr>
        <w:tabs>
          <w:tab w:val="clear" w:pos="1070"/>
          <w:tab w:val="num" w:pos="709"/>
        </w:tabs>
        <w:spacing w:after="0" w:line="240" w:lineRule="auto"/>
        <w:ind w:left="113" w:right="113" w:firstLine="340"/>
      </w:pPr>
      <w:r w:rsidRPr="00551BE7">
        <w:t>обеспечение стабильной работы предприятия: сохранение и рост объемов продаж,                расширение географии продаж, поиск новых клиентов, развитие продаж через региональные дистрибьюторские центры;</w:t>
      </w:r>
    </w:p>
    <w:p w:rsidR="00684EA4" w:rsidRPr="00551BE7" w:rsidRDefault="00684EA4" w:rsidP="00684EA4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551BE7">
        <w:t>производство высококачественной конкурентоспособной продукции;</w:t>
      </w:r>
    </w:p>
    <w:p w:rsidR="00684EA4" w:rsidRPr="00551BE7" w:rsidRDefault="00684EA4" w:rsidP="00684EA4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551BE7">
        <w:t>оперативное удовлетворение потребностей покупателей, за счет выпуска востребованной продукции, а также новых видов продукции;</w:t>
      </w:r>
    </w:p>
    <w:p w:rsidR="00684EA4" w:rsidRPr="00551BE7" w:rsidRDefault="00684EA4" w:rsidP="00684EA4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551BE7">
        <w:t>создание положительного имиджа предприятия на местном и общероссийском рынках.</w:t>
      </w:r>
    </w:p>
    <w:p w:rsidR="00684EA4" w:rsidRDefault="00684EA4" w:rsidP="00A27A61">
      <w:pPr>
        <w:ind w:right="113"/>
      </w:pPr>
    </w:p>
    <w:p w:rsidR="00684EA4" w:rsidRPr="00EB17A8" w:rsidRDefault="00684EA4" w:rsidP="00FD4D47">
      <w:pPr>
        <w:ind w:left="113" w:right="113" w:firstLine="340"/>
      </w:pPr>
    </w:p>
    <w:p w:rsidR="00EB2708" w:rsidRPr="00AC7769" w:rsidRDefault="00EB2708" w:rsidP="00FD4D47">
      <w:pPr>
        <w:tabs>
          <w:tab w:val="left" w:pos="426"/>
        </w:tabs>
        <w:ind w:left="113" w:right="113" w:firstLine="340"/>
        <w:rPr>
          <w:b/>
          <w:i/>
        </w:rPr>
      </w:pPr>
      <w:r w:rsidRPr="00AC7769">
        <w:rPr>
          <w:b/>
          <w:i/>
        </w:rPr>
        <w:t>4. Отчет Совета директоров акционерного общества о результатах развития акционерного общества по приоритетным на</w:t>
      </w:r>
      <w:r w:rsidR="00AC09B9" w:rsidRPr="00AC7769">
        <w:rPr>
          <w:b/>
          <w:i/>
        </w:rPr>
        <w:t>правлениям деятельности  за  20</w:t>
      </w:r>
      <w:r w:rsidR="0082244B" w:rsidRPr="00AC7769">
        <w:rPr>
          <w:b/>
          <w:i/>
        </w:rPr>
        <w:t>2</w:t>
      </w:r>
      <w:r w:rsidR="00E228A3" w:rsidRPr="00AC7769">
        <w:rPr>
          <w:b/>
          <w:i/>
        </w:rPr>
        <w:t>1</w:t>
      </w:r>
      <w:r w:rsidR="00027C80" w:rsidRPr="00AC7769">
        <w:rPr>
          <w:b/>
          <w:i/>
        </w:rPr>
        <w:t xml:space="preserve"> год</w:t>
      </w:r>
    </w:p>
    <w:p w:rsidR="00E228A3" w:rsidRPr="00AC7769" w:rsidRDefault="00E228A3" w:rsidP="00E228A3">
      <w:pPr>
        <w:ind w:right="113"/>
        <w:rPr>
          <w:b/>
          <w:i/>
        </w:rPr>
      </w:pPr>
    </w:p>
    <w:p w:rsidR="00E228A3" w:rsidRPr="00AC7769" w:rsidRDefault="00E228A3" w:rsidP="00E228A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AC7769">
        <w:rPr>
          <w:i w:val="0"/>
          <w:sz w:val="24"/>
          <w:szCs w:val="24"/>
        </w:rPr>
        <w:t xml:space="preserve">За отчетный год результаты деятельности общества характеризуются следующими  основными показателями: </w:t>
      </w:r>
    </w:p>
    <w:p w:rsidR="00E228A3" w:rsidRPr="00AC7769" w:rsidRDefault="00E228A3" w:rsidP="00E228A3">
      <w:pPr>
        <w:pStyle w:val="a6"/>
        <w:ind w:left="284" w:right="113" w:hanging="1"/>
        <w:rPr>
          <w:i w:val="0"/>
          <w:sz w:val="24"/>
          <w:szCs w:val="24"/>
        </w:rPr>
      </w:pPr>
    </w:p>
    <w:tbl>
      <w:tblPr>
        <w:tblW w:w="92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8"/>
        <w:gridCol w:w="1420"/>
        <w:gridCol w:w="1419"/>
        <w:gridCol w:w="1420"/>
        <w:gridCol w:w="1561"/>
      </w:tblGrid>
      <w:tr w:rsidR="00E228A3" w:rsidRPr="00AC7769" w:rsidTr="00E228A3">
        <w:trPr>
          <w:trHeight w:val="1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A3" w:rsidRPr="00AC7769" w:rsidRDefault="00E228A3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E228A3" w:rsidRPr="00AC7769" w:rsidRDefault="00E228A3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AC7769">
              <w:rPr>
                <w:i w:val="0"/>
                <w:sz w:val="24"/>
                <w:szCs w:val="24"/>
                <w:lang w:eastAsia="en-US"/>
              </w:rPr>
              <w:t>изм</w:t>
            </w:r>
            <w:proofErr w:type="spellEnd"/>
            <w:r w:rsidRPr="00AC7769">
              <w:rPr>
                <w:i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2020г.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proofErr w:type="gramStart"/>
            <w:r w:rsidRPr="00AC7769">
              <w:rPr>
                <w:i w:val="0"/>
                <w:sz w:val="24"/>
                <w:szCs w:val="24"/>
                <w:lang w:eastAsia="en-US"/>
              </w:rPr>
              <w:t>В</w:t>
            </w:r>
            <w:proofErr w:type="gramEnd"/>
            <w:r w:rsidRPr="00AC7769">
              <w:rPr>
                <w:i w:val="0"/>
                <w:sz w:val="24"/>
                <w:szCs w:val="24"/>
                <w:lang w:eastAsia="en-US"/>
              </w:rPr>
              <w:t xml:space="preserve"> % </w:t>
            </w:r>
            <w:proofErr w:type="gramStart"/>
            <w:r w:rsidRPr="00AC7769">
              <w:rPr>
                <w:i w:val="0"/>
                <w:sz w:val="24"/>
                <w:szCs w:val="24"/>
                <w:lang w:eastAsia="en-US"/>
              </w:rPr>
              <w:t>к</w:t>
            </w:r>
            <w:proofErr w:type="gramEnd"/>
            <w:r w:rsidRPr="00AC7769">
              <w:rPr>
                <w:i w:val="0"/>
                <w:sz w:val="24"/>
                <w:szCs w:val="24"/>
                <w:lang w:eastAsia="en-US"/>
              </w:rPr>
              <w:t xml:space="preserve"> прошлому году</w:t>
            </w:r>
          </w:p>
        </w:tc>
      </w:tr>
      <w:tr w:rsidR="00E228A3" w:rsidRPr="00AC7769" w:rsidTr="00E228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Производство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20 275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19 218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7769">
              <w:rPr>
                <w:rFonts w:ascii="Calibri" w:hAnsi="Calibri" w:cs="Arial"/>
                <w:color w:val="000000"/>
                <w:sz w:val="22"/>
                <w:szCs w:val="22"/>
              </w:rPr>
              <w:t>105,50%</w:t>
            </w:r>
          </w:p>
        </w:tc>
      </w:tr>
      <w:tr w:rsidR="00E228A3" w:rsidRPr="00AC7769" w:rsidTr="00E228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Реализация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20 319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19 255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7769">
              <w:rPr>
                <w:rFonts w:ascii="Calibri" w:hAnsi="Calibri" w:cs="Arial"/>
                <w:color w:val="000000"/>
                <w:sz w:val="22"/>
                <w:szCs w:val="22"/>
              </w:rPr>
              <w:t>105,53%</w:t>
            </w:r>
          </w:p>
        </w:tc>
      </w:tr>
      <w:tr w:rsidR="00E228A3" w:rsidRPr="00AC7769" w:rsidTr="00E228A3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Выручка от реализации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2 466 772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2 042 256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7769">
              <w:rPr>
                <w:rFonts w:ascii="Calibri" w:hAnsi="Calibri" w:cs="Arial"/>
                <w:color w:val="000000"/>
                <w:sz w:val="22"/>
                <w:szCs w:val="22"/>
              </w:rPr>
              <w:t>120,79%</w:t>
            </w:r>
          </w:p>
        </w:tc>
      </w:tr>
      <w:tr w:rsidR="00E228A3" w:rsidRPr="00AC7769" w:rsidTr="00E228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Чистая прибыль</w:t>
            </w:r>
          </w:p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75 686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105 006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7769">
              <w:rPr>
                <w:rFonts w:ascii="Calibri" w:hAnsi="Calibri" w:cs="Arial"/>
                <w:color w:val="000000"/>
                <w:sz w:val="22"/>
                <w:szCs w:val="22"/>
              </w:rPr>
              <w:t>72,08%</w:t>
            </w:r>
          </w:p>
        </w:tc>
      </w:tr>
      <w:tr w:rsidR="00E228A3" w:rsidRPr="00AC7769" w:rsidTr="00E228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тонн/чел.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22,74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20,99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7769">
              <w:rPr>
                <w:rFonts w:ascii="Calibri" w:hAnsi="Calibri" w:cs="Arial"/>
                <w:color w:val="000000"/>
                <w:sz w:val="22"/>
                <w:szCs w:val="22"/>
              </w:rPr>
              <w:t>108,34%</w:t>
            </w:r>
          </w:p>
        </w:tc>
      </w:tr>
      <w:tr w:rsidR="00E228A3" w:rsidRPr="00AC7769" w:rsidTr="00E228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тыс. руб./чел.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3630,1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3007,5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28A3" w:rsidRPr="00AC7769" w:rsidRDefault="00E228A3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AC7769">
              <w:rPr>
                <w:rFonts w:ascii="Calibri" w:hAnsi="Calibri" w:cs="Arial"/>
                <w:color w:val="000000"/>
                <w:sz w:val="22"/>
                <w:szCs w:val="22"/>
              </w:rPr>
              <w:t>120,70%</w:t>
            </w:r>
          </w:p>
        </w:tc>
      </w:tr>
    </w:tbl>
    <w:p w:rsidR="00E228A3" w:rsidRPr="00AC7769" w:rsidRDefault="00E228A3" w:rsidP="00E228A3">
      <w:pPr>
        <w:ind w:left="113" w:right="113" w:firstLine="340"/>
      </w:pPr>
      <w:r w:rsidRPr="00AC7769">
        <w:t xml:space="preserve"> </w:t>
      </w:r>
    </w:p>
    <w:p w:rsidR="00E228A3" w:rsidRPr="00AC7769" w:rsidRDefault="00E228A3" w:rsidP="00E228A3">
      <w:pPr>
        <w:ind w:left="113" w:right="113" w:firstLine="340"/>
        <w:jc w:val="both"/>
      </w:pPr>
      <w:r w:rsidRPr="00AC7769">
        <w:t xml:space="preserve"> Снижение показателя по чистой прибыли связано </w:t>
      </w:r>
      <w:proofErr w:type="gramStart"/>
      <w:r w:rsidRPr="00AC7769">
        <w:rPr>
          <w:lang w:val="en-US"/>
        </w:rPr>
        <w:t>c</w:t>
      </w:r>
      <w:proofErr w:type="gramEnd"/>
      <w:r w:rsidRPr="00AC7769">
        <w:t xml:space="preserve">о значительным ростом цен на основные виды сырья для кондитерских изделий. Опережающий темп роста себестоимости относительно выручки связан со снижением покупательской активности в 2021 году из-за пандемии </w:t>
      </w:r>
      <w:proofErr w:type="spellStart"/>
      <w:r w:rsidRPr="00AC7769">
        <w:rPr>
          <w:lang w:val="en-US"/>
        </w:rPr>
        <w:t>Covid</w:t>
      </w:r>
      <w:proofErr w:type="spellEnd"/>
      <w:r w:rsidRPr="00AC7769">
        <w:t xml:space="preserve">-19. </w:t>
      </w:r>
    </w:p>
    <w:p w:rsidR="00E228A3" w:rsidRPr="00AC7769" w:rsidRDefault="00E228A3" w:rsidP="00FD4D47">
      <w:pPr>
        <w:tabs>
          <w:tab w:val="left" w:pos="426"/>
        </w:tabs>
        <w:ind w:left="113" w:right="113" w:firstLine="340"/>
        <w:rPr>
          <w:b/>
          <w:i/>
        </w:rPr>
      </w:pPr>
    </w:p>
    <w:p w:rsidR="00E228A3" w:rsidRPr="00AC7769" w:rsidRDefault="00E228A3" w:rsidP="00E228A3">
      <w:pPr>
        <w:ind w:left="113" w:right="113" w:firstLine="340"/>
        <w:rPr>
          <w:b/>
          <w:i/>
        </w:rPr>
      </w:pPr>
      <w:r w:rsidRPr="00AC7769">
        <w:rPr>
          <w:b/>
        </w:rPr>
        <w:t>5</w:t>
      </w:r>
      <w:r w:rsidRPr="00AC7769">
        <w:rPr>
          <w:b/>
          <w:i/>
        </w:rPr>
        <w:t>. Информация об объеме каждого из использованных акционерным обществом в отчетном году видов энергетических ресурсов (2021г.)</w:t>
      </w:r>
    </w:p>
    <w:p w:rsidR="00E228A3" w:rsidRPr="00AC7769" w:rsidRDefault="00E228A3" w:rsidP="00E228A3">
      <w:pPr>
        <w:ind w:left="113" w:right="113" w:firstLine="170"/>
        <w:rPr>
          <w:b/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5"/>
        <w:gridCol w:w="2164"/>
        <w:gridCol w:w="2290"/>
        <w:gridCol w:w="2242"/>
      </w:tblGrid>
      <w:tr w:rsidR="00E228A3" w:rsidRPr="00AC7769" w:rsidTr="00301F9E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Виды энергетических ресурсов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Ед. измерения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Количество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Сумма, тыс. руб.</w:t>
            </w:r>
          </w:p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(без НДС)</w:t>
            </w:r>
          </w:p>
        </w:tc>
      </w:tr>
      <w:tr w:rsidR="00E228A3" w:rsidRPr="00AC7769" w:rsidTr="00301F9E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Бензин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right="113"/>
              <w:jc w:val="center"/>
            </w:pPr>
            <w:r w:rsidRPr="00AC7769">
              <w:t>42,9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1721,2</w:t>
            </w:r>
          </w:p>
        </w:tc>
      </w:tr>
      <w:tr w:rsidR="00E228A3" w:rsidRPr="00AC7769" w:rsidTr="00301F9E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Дизтопливо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</w:pPr>
            <w:r w:rsidRPr="00AC7769">
              <w:t xml:space="preserve">           53,8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2274,9</w:t>
            </w:r>
          </w:p>
        </w:tc>
      </w:tr>
      <w:tr w:rsidR="00E228A3" w:rsidRPr="00AC7769" w:rsidTr="00301F9E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Электроэнергия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 xml:space="preserve">тыс. </w:t>
            </w:r>
            <w:proofErr w:type="spellStart"/>
            <w:r w:rsidRPr="00AC7769">
              <w:t>кВ</w:t>
            </w:r>
            <w:proofErr w:type="gramStart"/>
            <w:r w:rsidRPr="00AC7769">
              <w:t>.ч</w:t>
            </w:r>
            <w:proofErr w:type="spellEnd"/>
            <w:proofErr w:type="gramEnd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4373,5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25535,2</w:t>
            </w:r>
          </w:p>
        </w:tc>
      </w:tr>
      <w:tr w:rsidR="00E228A3" w:rsidRPr="00AC7769" w:rsidTr="00301F9E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Газ естественный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тыс. м. куб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2093,8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A3" w:rsidRPr="00AC7769" w:rsidRDefault="00E228A3" w:rsidP="00301F9E">
            <w:pPr>
              <w:ind w:left="113" w:right="113"/>
              <w:jc w:val="center"/>
            </w:pPr>
            <w:r w:rsidRPr="00AC7769">
              <w:t>12919,9</w:t>
            </w:r>
          </w:p>
        </w:tc>
      </w:tr>
    </w:tbl>
    <w:p w:rsidR="00E228A3" w:rsidRPr="00AC7769" w:rsidRDefault="00E228A3" w:rsidP="00E228A3">
      <w:pPr>
        <w:ind w:right="113"/>
        <w:rPr>
          <w:b/>
          <w:i/>
          <w:sz w:val="22"/>
          <w:szCs w:val="22"/>
          <w:lang w:val="en-US"/>
        </w:rPr>
      </w:pPr>
    </w:p>
    <w:p w:rsidR="007F2C1D" w:rsidRPr="00E228A3" w:rsidRDefault="00E228A3" w:rsidP="00E228A3">
      <w:pPr>
        <w:ind w:left="113" w:right="113" w:firstLine="340"/>
      </w:pPr>
      <w:r w:rsidRPr="00AC7769">
        <w:t xml:space="preserve">   Иные виды энергетических ресурсов, помимо ресурсов указанных в таблице, в отчетном   году не использовались.</w:t>
      </w:r>
    </w:p>
    <w:p w:rsidR="00FC5F58" w:rsidRPr="00DD557A" w:rsidRDefault="00FC5F58" w:rsidP="00FD4D47">
      <w:pPr>
        <w:ind w:left="113" w:right="113" w:firstLine="340"/>
        <w:rPr>
          <w:b/>
          <w:i/>
        </w:rPr>
      </w:pPr>
    </w:p>
    <w:p w:rsidR="00EB2708" w:rsidRDefault="00B5030B" w:rsidP="00FD4D47">
      <w:pPr>
        <w:ind w:left="113" w:right="113" w:firstLine="340"/>
        <w:rPr>
          <w:b/>
          <w:i/>
        </w:rPr>
      </w:pPr>
      <w:r w:rsidRPr="00684EA4">
        <w:rPr>
          <w:b/>
          <w:i/>
        </w:rPr>
        <w:t>6</w:t>
      </w:r>
      <w:r w:rsidR="000C32DC" w:rsidRPr="00684EA4">
        <w:rPr>
          <w:b/>
          <w:i/>
        </w:rPr>
        <w:t>.</w:t>
      </w:r>
      <w:r w:rsidR="00EB2708" w:rsidRPr="00684EA4">
        <w:rPr>
          <w:b/>
          <w:i/>
        </w:rPr>
        <w:t>Пер</w:t>
      </w:r>
      <w:r w:rsidR="006A725D" w:rsidRPr="00684EA4">
        <w:rPr>
          <w:b/>
          <w:i/>
        </w:rPr>
        <w:t>спективы развития О</w:t>
      </w:r>
      <w:r w:rsidR="00EB2708" w:rsidRPr="00684EA4">
        <w:rPr>
          <w:b/>
          <w:i/>
        </w:rPr>
        <w:t>бщества</w:t>
      </w:r>
      <w:r w:rsidR="00A016DA" w:rsidRPr="00684EA4">
        <w:rPr>
          <w:b/>
          <w:i/>
        </w:rPr>
        <w:t>.</w:t>
      </w:r>
    </w:p>
    <w:p w:rsidR="00684EA4" w:rsidRPr="00684EA4" w:rsidRDefault="00684EA4" w:rsidP="00FD4D47">
      <w:pPr>
        <w:ind w:left="113" w:right="113" w:firstLine="340"/>
        <w:rPr>
          <w:b/>
          <w:i/>
        </w:rPr>
      </w:pPr>
    </w:p>
    <w:p w:rsidR="00684EA4" w:rsidRPr="00551BE7" w:rsidRDefault="00684EA4" w:rsidP="00684EA4">
      <w:pPr>
        <w:ind w:left="113" w:right="113" w:firstLine="340"/>
        <w:jc w:val="both"/>
      </w:pPr>
      <w:r w:rsidRPr="00551BE7">
        <w:t>Дальнейшее развитие Общества   планируется   в следующих направлениях:</w:t>
      </w:r>
    </w:p>
    <w:p w:rsidR="00684EA4" w:rsidRPr="00551BE7" w:rsidRDefault="00684EA4" w:rsidP="00684EA4">
      <w:pPr>
        <w:numPr>
          <w:ilvl w:val="0"/>
          <w:numId w:val="15"/>
        </w:numPr>
        <w:ind w:left="113" w:right="113" w:firstLine="340"/>
        <w:jc w:val="both"/>
      </w:pPr>
      <w:r w:rsidRPr="00551BE7">
        <w:t xml:space="preserve">совершенствование производственно - </w:t>
      </w:r>
      <w:proofErr w:type="spellStart"/>
      <w:r w:rsidRPr="00551BE7">
        <w:t>логистической</w:t>
      </w:r>
      <w:proofErr w:type="spellEnd"/>
      <w:r w:rsidRPr="00551BE7">
        <w:t xml:space="preserve"> инфраструктуры;</w:t>
      </w:r>
    </w:p>
    <w:p w:rsidR="00684EA4" w:rsidRPr="00551BE7" w:rsidRDefault="00684EA4" w:rsidP="00684EA4">
      <w:pPr>
        <w:numPr>
          <w:ilvl w:val="0"/>
          <w:numId w:val="15"/>
        </w:numPr>
        <w:ind w:left="113" w:right="113" w:firstLine="340"/>
        <w:jc w:val="both"/>
      </w:pPr>
      <w:r w:rsidRPr="00551BE7">
        <w:t xml:space="preserve">увеличение доли </w:t>
      </w:r>
      <w:proofErr w:type="spellStart"/>
      <w:r w:rsidRPr="00551BE7">
        <w:t>высокомаржинальных</w:t>
      </w:r>
      <w:proofErr w:type="spellEnd"/>
      <w:r w:rsidRPr="00551BE7">
        <w:t xml:space="preserve"> продуктов;</w:t>
      </w:r>
    </w:p>
    <w:p w:rsidR="00684EA4" w:rsidRPr="00551BE7" w:rsidRDefault="00684EA4" w:rsidP="00684EA4">
      <w:pPr>
        <w:numPr>
          <w:ilvl w:val="0"/>
          <w:numId w:val="15"/>
        </w:numPr>
        <w:ind w:left="113" w:right="113" w:firstLine="340"/>
        <w:jc w:val="both"/>
      </w:pPr>
      <w:r w:rsidRPr="00551BE7">
        <w:t>сохранение и расширение региональных рынков сбыта;</w:t>
      </w:r>
    </w:p>
    <w:p w:rsidR="00684EA4" w:rsidRPr="00551BE7" w:rsidRDefault="00684EA4" w:rsidP="00684EA4">
      <w:pPr>
        <w:numPr>
          <w:ilvl w:val="0"/>
          <w:numId w:val="15"/>
        </w:numPr>
        <w:ind w:left="113" w:right="113" w:firstLine="340"/>
        <w:jc w:val="both"/>
      </w:pPr>
      <w:r w:rsidRPr="00551BE7">
        <w:t>рост производительности труда.</w:t>
      </w:r>
    </w:p>
    <w:p w:rsidR="00684EA4" w:rsidRPr="00134E84" w:rsidRDefault="00684EA4" w:rsidP="00A27A61">
      <w:pPr>
        <w:ind w:right="113"/>
        <w:rPr>
          <w:b/>
          <w:i/>
          <w:highlight w:val="yellow"/>
        </w:rPr>
      </w:pPr>
    </w:p>
    <w:p w:rsidR="00587A3B" w:rsidRPr="00684EA4" w:rsidRDefault="00B5030B" w:rsidP="00FD4D47">
      <w:pPr>
        <w:ind w:left="113" w:right="113" w:firstLine="340"/>
        <w:rPr>
          <w:b/>
          <w:i/>
        </w:rPr>
      </w:pPr>
      <w:r w:rsidRPr="00684EA4">
        <w:rPr>
          <w:b/>
          <w:i/>
        </w:rPr>
        <w:t>7</w:t>
      </w:r>
      <w:r w:rsidR="00EB2708" w:rsidRPr="00684EA4">
        <w:rPr>
          <w:b/>
          <w:i/>
        </w:rPr>
        <w:t>.Товарная стратегия</w:t>
      </w:r>
      <w:r w:rsidR="00A016DA" w:rsidRPr="00684EA4">
        <w:rPr>
          <w:b/>
          <w:i/>
        </w:rPr>
        <w:t>.</w:t>
      </w:r>
      <w:r w:rsidR="00E76483" w:rsidRPr="00684EA4">
        <w:rPr>
          <w:b/>
          <w:i/>
        </w:rPr>
        <w:t xml:space="preserve"> </w:t>
      </w:r>
    </w:p>
    <w:p w:rsidR="00594CC2" w:rsidRPr="00684EA4" w:rsidRDefault="00594CC2" w:rsidP="00FD4D47">
      <w:pPr>
        <w:ind w:left="113" w:right="113" w:firstLine="340"/>
        <w:rPr>
          <w:b/>
          <w:i/>
          <w:color w:val="FF0000"/>
        </w:rPr>
      </w:pPr>
    </w:p>
    <w:p w:rsidR="00684EA4" w:rsidRPr="00551BE7" w:rsidRDefault="00684EA4" w:rsidP="00684EA4">
      <w:pPr>
        <w:ind w:left="113" w:right="113" w:firstLine="340"/>
        <w:jc w:val="both"/>
      </w:pPr>
      <w:r w:rsidRPr="00551BE7">
        <w:t>Основные направления товарной стратегии общества в отчетном году:</w:t>
      </w:r>
    </w:p>
    <w:p w:rsidR="00684EA4" w:rsidRPr="00551BE7" w:rsidRDefault="00684EA4" w:rsidP="00684EA4">
      <w:pPr>
        <w:numPr>
          <w:ilvl w:val="0"/>
          <w:numId w:val="1"/>
        </w:numPr>
        <w:ind w:left="113" w:right="113" w:firstLine="340"/>
        <w:jc w:val="both"/>
      </w:pPr>
      <w:r w:rsidRPr="00551BE7">
        <w:t xml:space="preserve">оптимизация/управление ассортиментом производимой продукции; </w:t>
      </w:r>
    </w:p>
    <w:p w:rsidR="00684EA4" w:rsidRPr="00551BE7" w:rsidRDefault="00684EA4" w:rsidP="00684EA4">
      <w:pPr>
        <w:numPr>
          <w:ilvl w:val="0"/>
          <w:numId w:val="1"/>
        </w:numPr>
        <w:ind w:left="113" w:right="113" w:firstLine="340"/>
        <w:jc w:val="both"/>
      </w:pPr>
      <w:r w:rsidRPr="00551BE7">
        <w:t>получение максимального экономического эффекта для Общества;</w:t>
      </w:r>
    </w:p>
    <w:p w:rsidR="00684EA4" w:rsidRPr="00551BE7" w:rsidRDefault="00684EA4" w:rsidP="00684EA4">
      <w:pPr>
        <w:numPr>
          <w:ilvl w:val="0"/>
          <w:numId w:val="1"/>
        </w:numPr>
        <w:ind w:left="113" w:right="113" w:firstLine="340"/>
        <w:jc w:val="both"/>
      </w:pPr>
      <w:r w:rsidRPr="00551BE7">
        <w:t>максимальное использование производственных возможностей предприятия;</w:t>
      </w:r>
    </w:p>
    <w:p w:rsidR="00684EA4" w:rsidRPr="00551BE7" w:rsidRDefault="00684EA4" w:rsidP="00684EA4">
      <w:pPr>
        <w:numPr>
          <w:ilvl w:val="0"/>
          <w:numId w:val="1"/>
        </w:numPr>
        <w:ind w:left="113" w:right="113" w:firstLine="340"/>
        <w:jc w:val="both"/>
      </w:pPr>
      <w:r w:rsidRPr="00551BE7">
        <w:t>регулярный запуск новых продуктов.</w:t>
      </w:r>
    </w:p>
    <w:p w:rsidR="00684EA4" w:rsidRDefault="00684EA4" w:rsidP="00E92781">
      <w:pPr>
        <w:ind w:right="113"/>
        <w:rPr>
          <w:highlight w:val="yellow"/>
        </w:rPr>
      </w:pPr>
    </w:p>
    <w:p w:rsidR="00684EA4" w:rsidRPr="00134E84" w:rsidRDefault="00684EA4" w:rsidP="00E92781">
      <w:pPr>
        <w:ind w:right="113"/>
        <w:rPr>
          <w:highlight w:val="yellow"/>
        </w:rPr>
      </w:pPr>
    </w:p>
    <w:p w:rsidR="009E0572" w:rsidRPr="00684EA4" w:rsidRDefault="009B4E7D" w:rsidP="00FD4D47">
      <w:pPr>
        <w:ind w:left="113" w:right="113" w:firstLine="340"/>
        <w:rPr>
          <w:b/>
          <w:i/>
        </w:rPr>
      </w:pPr>
      <w:r w:rsidRPr="00684EA4">
        <w:rPr>
          <w:b/>
          <w:i/>
        </w:rPr>
        <w:t>8</w:t>
      </w:r>
      <w:r w:rsidR="00EB2708" w:rsidRPr="00684EA4">
        <w:rPr>
          <w:b/>
          <w:i/>
        </w:rPr>
        <w:t>. Клиентская стратегия</w:t>
      </w:r>
      <w:r w:rsidR="00A016DA" w:rsidRPr="00684EA4">
        <w:rPr>
          <w:b/>
          <w:i/>
        </w:rPr>
        <w:t>.</w:t>
      </w:r>
    </w:p>
    <w:p w:rsidR="00684EA4" w:rsidRPr="00134E84" w:rsidRDefault="00684EA4" w:rsidP="00684EA4">
      <w:pPr>
        <w:ind w:right="113"/>
        <w:jc w:val="both"/>
        <w:rPr>
          <w:b/>
          <w:i/>
          <w:color w:val="FF0000"/>
          <w:highlight w:val="yellow"/>
        </w:rPr>
      </w:pPr>
    </w:p>
    <w:p w:rsidR="00684EA4" w:rsidRPr="00684EA4" w:rsidRDefault="00684EA4" w:rsidP="00684EA4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684EA4">
        <w:rPr>
          <w:rFonts w:ascii="Times New Roman" w:hAnsi="Times New Roman"/>
          <w:sz w:val="24"/>
          <w:szCs w:val="24"/>
        </w:rPr>
        <w:t xml:space="preserve">Клиентская стратегия Общества основана на поддержании системы дистрибуции по продвижению продукции  и развитию прямого канала продаж. Продукция ОАО  «ТАКФ» поставляется в 61  регион  страны.  Ключевыми регионами продаж остаются:  Приволжский  федеральный округ,  Южный федеральный округ и </w:t>
      </w:r>
      <w:proofErr w:type="spellStart"/>
      <w:r w:rsidRPr="00684EA4">
        <w:rPr>
          <w:rFonts w:ascii="Times New Roman" w:hAnsi="Times New Roman"/>
          <w:sz w:val="24"/>
          <w:szCs w:val="24"/>
        </w:rPr>
        <w:t>Северо</w:t>
      </w:r>
      <w:proofErr w:type="spellEnd"/>
      <w:r w:rsidRPr="00684EA4">
        <w:rPr>
          <w:rFonts w:ascii="Times New Roman" w:hAnsi="Times New Roman"/>
          <w:sz w:val="24"/>
          <w:szCs w:val="24"/>
        </w:rPr>
        <w:t xml:space="preserve"> - Западный федеральный округ.</w:t>
      </w:r>
    </w:p>
    <w:p w:rsidR="00684EA4" w:rsidRPr="00684EA4" w:rsidRDefault="00684EA4" w:rsidP="00684EA4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684EA4">
        <w:rPr>
          <w:rFonts w:ascii="Times New Roman" w:hAnsi="Times New Roman"/>
          <w:sz w:val="24"/>
          <w:szCs w:val="24"/>
        </w:rPr>
        <w:t>В 2021г.  было продолжено развитие дистрибуции через прямые продажи в соответствии  с основной стратегией Компании. Проект прямых продаж дополнительно был реализован в 2 субъектах Уральского ФО (Тюменская обл. и Свердловская обл.), а также Республике Башкортостан (</w:t>
      </w:r>
      <w:proofErr w:type="gramStart"/>
      <w:r w:rsidRPr="00684EA4">
        <w:rPr>
          <w:rFonts w:ascii="Times New Roman" w:hAnsi="Times New Roman"/>
          <w:sz w:val="24"/>
          <w:szCs w:val="24"/>
        </w:rPr>
        <w:t>г</w:t>
      </w:r>
      <w:proofErr w:type="gramEnd"/>
      <w:r w:rsidRPr="00684EA4">
        <w:rPr>
          <w:rFonts w:ascii="Times New Roman" w:hAnsi="Times New Roman"/>
          <w:sz w:val="24"/>
          <w:szCs w:val="24"/>
        </w:rPr>
        <w:t xml:space="preserve">. Уфа).  Таким образом, общее число субъектов РФ, где реализуются прямые продажи, по итогам 2021 года достигло 24.  </w:t>
      </w:r>
    </w:p>
    <w:p w:rsidR="00684EA4" w:rsidRPr="00684EA4" w:rsidRDefault="00684EA4" w:rsidP="00684EA4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684EA4">
        <w:rPr>
          <w:rFonts w:ascii="Times New Roman" w:hAnsi="Times New Roman"/>
          <w:sz w:val="24"/>
          <w:szCs w:val="24"/>
        </w:rPr>
        <w:t xml:space="preserve">Стратегия прямых продаж позволила сохранить контроль над рынком территорий  и увеличить среднемесячные объемы продаж в среднем по году на 10 % (с 50,0 </w:t>
      </w:r>
      <w:proofErr w:type="spellStart"/>
      <w:r w:rsidRPr="00684EA4">
        <w:rPr>
          <w:rFonts w:ascii="Times New Roman" w:hAnsi="Times New Roman"/>
          <w:sz w:val="24"/>
          <w:szCs w:val="24"/>
        </w:rPr>
        <w:t>тн</w:t>
      </w:r>
      <w:proofErr w:type="spellEnd"/>
      <w:r w:rsidRPr="00684EA4">
        <w:rPr>
          <w:rFonts w:ascii="Times New Roman" w:hAnsi="Times New Roman"/>
          <w:sz w:val="24"/>
          <w:szCs w:val="24"/>
        </w:rPr>
        <w:t xml:space="preserve"> до 55,0 </w:t>
      </w:r>
      <w:proofErr w:type="spellStart"/>
      <w:r w:rsidRPr="00684EA4">
        <w:rPr>
          <w:rFonts w:ascii="Times New Roman" w:hAnsi="Times New Roman"/>
          <w:sz w:val="24"/>
          <w:szCs w:val="24"/>
        </w:rPr>
        <w:t>тн</w:t>
      </w:r>
      <w:proofErr w:type="spellEnd"/>
      <w:r w:rsidRPr="00684EA4">
        <w:rPr>
          <w:rFonts w:ascii="Times New Roman" w:hAnsi="Times New Roman"/>
          <w:sz w:val="24"/>
          <w:szCs w:val="24"/>
        </w:rPr>
        <w:t xml:space="preserve">). Сохранить долю контролируемых  продаж на уровне 84,8%  от общего объема продаж. </w:t>
      </w:r>
    </w:p>
    <w:p w:rsidR="00684EA4" w:rsidRPr="00684EA4" w:rsidRDefault="00684EA4" w:rsidP="00684EA4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684EA4">
        <w:rPr>
          <w:rFonts w:ascii="Times New Roman" w:hAnsi="Times New Roman"/>
          <w:sz w:val="24"/>
          <w:szCs w:val="24"/>
        </w:rPr>
        <w:t xml:space="preserve"> В 2021 году были привлечены новые клиента (заключены договоры и начаты поставки) в Московской области, Хабаровском крае и Республике Крым.</w:t>
      </w:r>
    </w:p>
    <w:p w:rsidR="00684EA4" w:rsidRPr="00684EA4" w:rsidRDefault="00684EA4" w:rsidP="00684EA4">
      <w:pPr>
        <w:ind w:left="113" w:right="113" w:firstLine="340"/>
        <w:jc w:val="both"/>
      </w:pPr>
      <w:r w:rsidRPr="00684EA4">
        <w:t>На территории Тамбовской области в 2021 г. продолжает действовать проект "Прямые продажи"  через Торговый Дом ТАКФ. Торговая команда обеспечивает продажи в сетевом, розничном и оптовом канале. Не смотря на изменения в структуре продаж и увеличения влияния федеральных сетей, команде прямых продаж удается сохранять долю покрытия территории на 80% от общего количества торговых точек.  Ежемесячно проводится работа по увеличению доли продукции ОАО ТАКФ в торговых точках, так в 2021 г. показатель среднего СКЮ равен 15.</w:t>
      </w:r>
    </w:p>
    <w:p w:rsidR="00AC7769" w:rsidRDefault="00684EA4" w:rsidP="00684EA4">
      <w:pPr>
        <w:ind w:left="113" w:right="113" w:firstLine="340"/>
        <w:jc w:val="both"/>
      </w:pPr>
      <w:r w:rsidRPr="00684EA4">
        <w:t xml:space="preserve">Развивается собственная фирменная сеть: была открыта новая </w:t>
      </w:r>
      <w:proofErr w:type="gramStart"/>
      <w:r w:rsidRPr="00684EA4">
        <w:t>ТТ</w:t>
      </w:r>
      <w:proofErr w:type="gramEnd"/>
      <w:r w:rsidRPr="00684EA4">
        <w:t xml:space="preserve"> в ТЦ «Сыт</w:t>
      </w:r>
      <w:r w:rsidR="00AC7769">
        <w:t>н</w:t>
      </w:r>
      <w:r w:rsidRPr="00684EA4">
        <w:t xml:space="preserve">ый базар». В результате по итогам 2021 г. продажи через собственную фирменную сеть увеличились </w:t>
      </w:r>
      <w:proofErr w:type="gramStart"/>
      <w:r w:rsidRPr="00684EA4">
        <w:t>на</w:t>
      </w:r>
      <w:proofErr w:type="gramEnd"/>
      <w:r w:rsidRPr="00684EA4">
        <w:t xml:space="preserve"> </w:t>
      </w:r>
    </w:p>
    <w:p w:rsidR="00684EA4" w:rsidRPr="00684EA4" w:rsidRDefault="00AC7769" w:rsidP="00AC7769">
      <w:pPr>
        <w:ind w:right="113"/>
        <w:jc w:val="both"/>
      </w:pPr>
      <w:r>
        <w:t xml:space="preserve">  </w:t>
      </w:r>
      <w:r w:rsidR="00684EA4" w:rsidRPr="00684EA4">
        <w:t>31 % относительно 2020 г.</w:t>
      </w:r>
    </w:p>
    <w:p w:rsidR="00684EA4" w:rsidRPr="00684EA4" w:rsidRDefault="00684EA4" w:rsidP="00684EA4">
      <w:pPr>
        <w:ind w:left="113" w:right="113" w:firstLine="340"/>
        <w:jc w:val="both"/>
      </w:pPr>
      <w:r w:rsidRPr="00684EA4">
        <w:t>Велась активная работа по развитию продаж в канале федеральные сети: начаты стабильные продажи в ТС «Светофор», расширена ассортиментная матрица до 4</w:t>
      </w:r>
      <w:r w:rsidRPr="00684EA4">
        <w:rPr>
          <w:lang w:val="en-US"/>
        </w:rPr>
        <w:t>SKU</w:t>
      </w:r>
      <w:r w:rsidRPr="00684EA4">
        <w:t xml:space="preserve"> </w:t>
      </w:r>
      <w:proofErr w:type="gramStart"/>
      <w:r w:rsidRPr="00684EA4">
        <w:t>в</w:t>
      </w:r>
      <w:proofErr w:type="gramEnd"/>
      <w:r w:rsidRPr="00684EA4">
        <w:t xml:space="preserve"> ТС Пятерочка (Х5</w:t>
      </w:r>
      <w:r w:rsidRPr="00684EA4">
        <w:rPr>
          <w:lang w:val="en-US"/>
        </w:rPr>
        <w:t>Retail</w:t>
      </w:r>
      <w:r w:rsidRPr="00684EA4">
        <w:t xml:space="preserve"> </w:t>
      </w:r>
      <w:r w:rsidRPr="00684EA4">
        <w:rPr>
          <w:lang w:val="en-US"/>
        </w:rPr>
        <w:t>group</w:t>
      </w:r>
      <w:r w:rsidRPr="00684EA4">
        <w:t>) (введены 2</w:t>
      </w:r>
      <w:r w:rsidRPr="00684EA4">
        <w:rPr>
          <w:lang w:val="en-US"/>
        </w:rPr>
        <w:t>SKU</w:t>
      </w:r>
      <w:r w:rsidRPr="00684EA4">
        <w:t xml:space="preserve">).  </w:t>
      </w:r>
    </w:p>
    <w:p w:rsidR="00EB2708" w:rsidRPr="00684EA4" w:rsidRDefault="00684EA4" w:rsidP="00E92781">
      <w:pPr>
        <w:pStyle w:val="af3"/>
        <w:ind w:right="113"/>
        <w:rPr>
          <w:rFonts w:ascii="Times" w:hAnsi="Times"/>
          <w:sz w:val="24"/>
          <w:szCs w:val="24"/>
        </w:rPr>
      </w:pPr>
      <w:r w:rsidRPr="00684EA4">
        <w:rPr>
          <w:rFonts w:ascii="Times" w:hAnsi="Times"/>
          <w:sz w:val="24"/>
          <w:szCs w:val="24"/>
        </w:rPr>
        <w:t>          </w:t>
      </w:r>
      <w:r w:rsidR="00DC2BF2" w:rsidRPr="00684EA4">
        <w:rPr>
          <w:rFonts w:ascii="Times" w:hAnsi="Times"/>
          <w:sz w:val="24"/>
          <w:szCs w:val="24"/>
        </w:rPr>
        <w:t>        </w:t>
      </w:r>
    </w:p>
    <w:p w:rsidR="00127C21" w:rsidRPr="005F6C43" w:rsidRDefault="00B5030B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684EA4">
        <w:rPr>
          <w:b/>
          <w:sz w:val="24"/>
          <w:szCs w:val="24"/>
        </w:rPr>
        <w:t>9</w:t>
      </w:r>
      <w:r w:rsidR="00EB2708" w:rsidRPr="00684EA4">
        <w:rPr>
          <w:b/>
          <w:sz w:val="24"/>
          <w:szCs w:val="24"/>
        </w:rPr>
        <w:t>. Работа отделов и служб</w:t>
      </w:r>
    </w:p>
    <w:p w:rsidR="00E04707" w:rsidRDefault="00E04707" w:rsidP="00FD4D47">
      <w:pPr>
        <w:pStyle w:val="a4"/>
        <w:ind w:left="113" w:right="113" w:firstLine="340"/>
        <w:jc w:val="left"/>
      </w:pPr>
    </w:p>
    <w:p w:rsidR="005F6C43" w:rsidRPr="00551BE7" w:rsidRDefault="005F6C43" w:rsidP="005F6C43">
      <w:pPr>
        <w:pStyle w:val="a6"/>
        <w:tabs>
          <w:tab w:val="left" w:pos="567"/>
        </w:tabs>
        <w:ind w:left="113" w:right="113" w:firstLine="340"/>
        <w:jc w:val="left"/>
        <w:rPr>
          <w:b/>
          <w:sz w:val="24"/>
          <w:szCs w:val="24"/>
          <w:u w:val="single"/>
        </w:rPr>
      </w:pPr>
      <w:r w:rsidRPr="00551BE7">
        <w:rPr>
          <w:b/>
          <w:sz w:val="24"/>
          <w:szCs w:val="24"/>
        </w:rPr>
        <w:t xml:space="preserve">  </w:t>
      </w:r>
      <w:r w:rsidRPr="00551BE7">
        <w:rPr>
          <w:b/>
          <w:sz w:val="24"/>
          <w:szCs w:val="24"/>
          <w:u w:val="single"/>
        </w:rPr>
        <w:t>Реклама и маркетинг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b/>
          <w:sz w:val="24"/>
          <w:szCs w:val="24"/>
          <w:u w:val="single"/>
        </w:rPr>
      </w:pPr>
    </w:p>
    <w:p w:rsidR="005F6C43" w:rsidRPr="00551BE7" w:rsidRDefault="005F6C43" w:rsidP="005F6C43">
      <w:pPr>
        <w:ind w:left="113" w:right="113" w:firstLine="340"/>
        <w:jc w:val="both"/>
      </w:pPr>
      <w:r w:rsidRPr="00551BE7">
        <w:t xml:space="preserve">Основные усилия службы маркетинга в 2021 году были  направлены </w:t>
      </w:r>
      <w:r w:rsidR="00690920">
        <w:t xml:space="preserve">на </w:t>
      </w:r>
      <w:r w:rsidRPr="00551BE7">
        <w:t xml:space="preserve">управление ассортиментом предприятия с целью загрузки линий, увеличения объемов продаж, а также на повышение лояльности покупателей.  </w:t>
      </w:r>
    </w:p>
    <w:p w:rsidR="005F6C43" w:rsidRPr="00551BE7" w:rsidRDefault="005F6C43" w:rsidP="005F6C43">
      <w:pPr>
        <w:ind w:left="113" w:right="113" w:firstLine="340"/>
        <w:jc w:val="both"/>
      </w:pPr>
      <w:r w:rsidRPr="00551BE7">
        <w:t>Так, в локальном ассортименте было разработано и запущено в производство 10 наименований кондитерских изделий в категориях конфеты, вафли, батончики.</w:t>
      </w:r>
    </w:p>
    <w:p w:rsidR="005F6C43" w:rsidRPr="00551BE7" w:rsidRDefault="005F6C43" w:rsidP="005F6C43">
      <w:pPr>
        <w:ind w:left="113" w:right="113" w:firstLine="340"/>
        <w:jc w:val="both"/>
      </w:pPr>
      <w:r w:rsidRPr="00551BE7">
        <w:t>Итогом работы по сопровождению разработки продуктов федерального и международного ассортимента стали 5 наименований.</w:t>
      </w:r>
    </w:p>
    <w:p w:rsidR="005F6C43" w:rsidRPr="00551BE7" w:rsidRDefault="005F6C43" w:rsidP="005F6C43">
      <w:pPr>
        <w:ind w:left="113" w:right="113" w:firstLine="340"/>
        <w:jc w:val="both"/>
      </w:pPr>
      <w:r w:rsidRPr="00551BE7">
        <w:t xml:space="preserve">         С целью поддержания имиджа предприятия, продвижения продукции, презентации новинок и привлечения потенциальных покупателей обеспечено участие предприятия </w:t>
      </w:r>
    </w:p>
    <w:p w:rsidR="005F6C43" w:rsidRPr="00551BE7" w:rsidRDefault="005F6C43" w:rsidP="005F6C43">
      <w:pPr>
        <w:ind w:left="113" w:right="113" w:firstLine="340"/>
        <w:jc w:val="both"/>
        <w:rPr>
          <w:sz w:val="22"/>
          <w:szCs w:val="22"/>
        </w:rPr>
      </w:pPr>
      <w:r w:rsidRPr="00551BE7">
        <w:t>        в  «Международной выставке продуктов питания «ПРОДЭКСПО-2021». Зарегистрированы более 70 новых покупателей, заключены 4 договора. Также протестированы новинки, приняты меры по устранению недостатков.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tabs>
          <w:tab w:val="num" w:pos="0"/>
          <w:tab w:val="left" w:pos="567"/>
        </w:tabs>
        <w:ind w:left="113" w:right="113" w:firstLine="340"/>
        <w:rPr>
          <w:rFonts w:eastAsia="Calibri"/>
          <w:b/>
          <w:i/>
          <w:u w:val="single"/>
        </w:rPr>
      </w:pPr>
      <w:r w:rsidRPr="00551BE7">
        <w:rPr>
          <w:rFonts w:eastAsia="Calibri"/>
          <w:b/>
          <w:i/>
          <w:u w:val="single"/>
        </w:rPr>
        <w:t>Отдел технического контроля</w:t>
      </w:r>
    </w:p>
    <w:p w:rsidR="005F6C43" w:rsidRPr="00551BE7" w:rsidRDefault="005F6C43" w:rsidP="005F6C43">
      <w:pPr>
        <w:ind w:left="113" w:right="113" w:firstLine="340"/>
        <w:jc w:val="both"/>
        <w:rPr>
          <w:rFonts w:eastAsia="Calibri"/>
          <w:b/>
          <w:i/>
          <w:u w:val="single"/>
        </w:rPr>
      </w:pPr>
    </w:p>
    <w:p w:rsidR="005F6C43" w:rsidRPr="00551BE7" w:rsidRDefault="005F6C43" w:rsidP="005F6C43">
      <w:pPr>
        <w:ind w:left="113" w:right="113" w:firstLine="340"/>
        <w:jc w:val="both"/>
      </w:pPr>
      <w:r w:rsidRPr="00551BE7">
        <w:rPr>
          <w:rFonts w:eastAsia="Calibri"/>
        </w:rPr>
        <w:t xml:space="preserve">Основной  задачей   отдела  технического контроля в 2021  году </w:t>
      </w:r>
      <w:r w:rsidRPr="00551BE7">
        <w:t xml:space="preserve"> являлось предотвращение выпуска предприятием продукции, не соответствующей требованиям стандартов и технических условий, технологической документации, условиям поставки и  договоров.</w:t>
      </w:r>
    </w:p>
    <w:p w:rsidR="005F6C43" w:rsidRPr="00551BE7" w:rsidRDefault="005F6C43" w:rsidP="005F6C43">
      <w:pPr>
        <w:ind w:left="113" w:right="113" w:firstLine="340"/>
        <w:jc w:val="both"/>
      </w:pPr>
      <w:r w:rsidRPr="00551BE7">
        <w:lastRenderedPageBreak/>
        <w:t xml:space="preserve">Для выполнения данной задачи осуществлялись  следующие мероприятия: </w:t>
      </w:r>
    </w:p>
    <w:p w:rsidR="005F6C43" w:rsidRPr="00551BE7" w:rsidRDefault="005F6C43" w:rsidP="005F6C43">
      <w:pPr>
        <w:tabs>
          <w:tab w:val="num" w:pos="0"/>
        </w:tabs>
        <w:ind w:left="113" w:right="113" w:firstLine="340"/>
        <w:jc w:val="both"/>
        <w:rPr>
          <w:rFonts w:eastAsia="Calibri"/>
        </w:rPr>
      </w:pPr>
    </w:p>
    <w:p w:rsidR="005F6C43" w:rsidRPr="00551BE7" w:rsidRDefault="005F6C43" w:rsidP="005F6C43">
      <w:pPr>
        <w:pStyle w:val="af"/>
        <w:numPr>
          <w:ilvl w:val="0"/>
          <w:numId w:val="13"/>
        </w:numPr>
        <w:ind w:left="113" w:right="113" w:firstLine="340"/>
        <w:jc w:val="both"/>
        <w:rPr>
          <w:color w:val="000000"/>
          <w:sz w:val="24"/>
          <w:szCs w:val="24"/>
        </w:rPr>
      </w:pPr>
      <w:r w:rsidRPr="00551BE7">
        <w:rPr>
          <w:sz w:val="24"/>
          <w:szCs w:val="24"/>
        </w:rPr>
        <w:t xml:space="preserve">управление несоответствующей продукцией, в т.ч. </w:t>
      </w:r>
      <w:r w:rsidRPr="00551BE7">
        <w:rPr>
          <w:color w:val="000000"/>
          <w:sz w:val="24"/>
          <w:szCs w:val="24"/>
        </w:rPr>
        <w:t xml:space="preserve">  работа  по  претензиям  и возвратам продукции от потребителей;</w:t>
      </w:r>
    </w:p>
    <w:p w:rsidR="005F6C43" w:rsidRPr="00551BE7" w:rsidRDefault="005F6C43" w:rsidP="005F6C43">
      <w:pPr>
        <w:pStyle w:val="af"/>
        <w:numPr>
          <w:ilvl w:val="0"/>
          <w:numId w:val="13"/>
        </w:numPr>
        <w:ind w:left="113" w:right="113" w:firstLine="340"/>
        <w:jc w:val="both"/>
        <w:rPr>
          <w:sz w:val="24"/>
          <w:szCs w:val="24"/>
        </w:rPr>
      </w:pPr>
      <w:r w:rsidRPr="00551BE7">
        <w:rPr>
          <w:sz w:val="24"/>
          <w:szCs w:val="24"/>
        </w:rPr>
        <w:t>контроль полуфабрикатов и готовой продукции, в процессе производства и при приемочном контроле, обеспечивающий отсутствие претензий потребителей;</w:t>
      </w:r>
    </w:p>
    <w:p w:rsidR="005F6C43" w:rsidRPr="00551BE7" w:rsidRDefault="005F6C43" w:rsidP="005F6C43">
      <w:pPr>
        <w:pStyle w:val="af"/>
        <w:numPr>
          <w:ilvl w:val="0"/>
          <w:numId w:val="13"/>
        </w:numPr>
        <w:ind w:left="113" w:right="113" w:firstLine="340"/>
        <w:jc w:val="both"/>
        <w:rPr>
          <w:sz w:val="24"/>
          <w:szCs w:val="24"/>
        </w:rPr>
      </w:pPr>
      <w:r w:rsidRPr="00551BE7">
        <w:rPr>
          <w:sz w:val="24"/>
          <w:szCs w:val="24"/>
        </w:rPr>
        <w:t xml:space="preserve"> мониторинг и измерение продукции для проверки установленных  НТД  требований к продукции;</w:t>
      </w:r>
    </w:p>
    <w:p w:rsidR="005F6C43" w:rsidRPr="00551BE7" w:rsidRDefault="005F6C43" w:rsidP="005F6C43">
      <w:pPr>
        <w:pStyle w:val="af"/>
        <w:numPr>
          <w:ilvl w:val="0"/>
          <w:numId w:val="13"/>
        </w:numPr>
        <w:ind w:left="113" w:right="113" w:firstLine="340"/>
        <w:contextualSpacing w:val="0"/>
        <w:jc w:val="both"/>
        <w:rPr>
          <w:color w:val="000000"/>
          <w:sz w:val="24"/>
          <w:szCs w:val="24"/>
        </w:rPr>
      </w:pPr>
      <w:r w:rsidRPr="00551BE7">
        <w:rPr>
          <w:color w:val="000000"/>
          <w:sz w:val="24"/>
          <w:szCs w:val="24"/>
        </w:rPr>
        <w:t xml:space="preserve">разработка и выполнение корректирующих мероприятий по несоответствующей продукции; </w:t>
      </w:r>
    </w:p>
    <w:p w:rsidR="005F6C43" w:rsidRPr="00551BE7" w:rsidRDefault="005F6C43" w:rsidP="005F6C43">
      <w:pPr>
        <w:pStyle w:val="af"/>
        <w:numPr>
          <w:ilvl w:val="0"/>
          <w:numId w:val="13"/>
        </w:numPr>
        <w:ind w:left="113" w:right="113" w:firstLine="340"/>
        <w:contextualSpacing w:val="0"/>
        <w:jc w:val="both"/>
        <w:rPr>
          <w:color w:val="000000"/>
          <w:sz w:val="24"/>
          <w:szCs w:val="24"/>
        </w:rPr>
      </w:pPr>
      <w:r w:rsidRPr="00551BE7">
        <w:rPr>
          <w:color w:val="000000"/>
          <w:sz w:val="24"/>
          <w:szCs w:val="24"/>
        </w:rPr>
        <w:t>работа с покупателями  по   претензиям по Горячей линии;</w:t>
      </w:r>
    </w:p>
    <w:p w:rsidR="005F6C43" w:rsidRPr="00551BE7" w:rsidRDefault="005F6C43" w:rsidP="005F6C43">
      <w:pPr>
        <w:numPr>
          <w:ilvl w:val="0"/>
          <w:numId w:val="13"/>
        </w:numPr>
        <w:ind w:left="113" w:right="113" w:firstLine="340"/>
        <w:jc w:val="both"/>
      </w:pPr>
      <w:r w:rsidRPr="00551BE7">
        <w:t>работы по подтверждению соответствия  продукции требованиям Технических регламентов  Таможенного союза в форме декларирования соответствия;</w:t>
      </w:r>
    </w:p>
    <w:p w:rsidR="005F6C43" w:rsidRPr="00551BE7" w:rsidRDefault="005F6C43" w:rsidP="005F6C43">
      <w:pPr>
        <w:pStyle w:val="af"/>
        <w:numPr>
          <w:ilvl w:val="0"/>
          <w:numId w:val="13"/>
        </w:numPr>
        <w:ind w:left="113" w:right="113" w:firstLine="340"/>
        <w:contextualSpacing w:val="0"/>
        <w:jc w:val="both"/>
        <w:rPr>
          <w:sz w:val="24"/>
          <w:szCs w:val="24"/>
        </w:rPr>
      </w:pPr>
      <w:r w:rsidRPr="00551BE7">
        <w:rPr>
          <w:sz w:val="24"/>
          <w:szCs w:val="24"/>
        </w:rPr>
        <w:t>разработка   нормативно - технической документации: технические условия, изменения технических условий, в т.ч. для предприятий холдинга;</w:t>
      </w:r>
    </w:p>
    <w:p w:rsidR="005F6C43" w:rsidRPr="00551BE7" w:rsidRDefault="005F6C43" w:rsidP="005F6C43">
      <w:pPr>
        <w:numPr>
          <w:ilvl w:val="0"/>
          <w:numId w:val="13"/>
        </w:numPr>
        <w:ind w:left="113" w:right="113" w:firstLine="340"/>
        <w:jc w:val="both"/>
      </w:pPr>
      <w:r w:rsidRPr="00551BE7">
        <w:t>участие  в работе системы менеджмента качества и системы менеджмента безопасности пищевой продукции  на предприятии;</w:t>
      </w:r>
    </w:p>
    <w:p w:rsidR="005F6C43" w:rsidRPr="00551BE7" w:rsidRDefault="005F6C43" w:rsidP="005F6C43">
      <w:pPr>
        <w:numPr>
          <w:ilvl w:val="0"/>
          <w:numId w:val="13"/>
        </w:numPr>
        <w:ind w:left="113" w:right="113" w:firstLine="340"/>
        <w:jc w:val="both"/>
      </w:pPr>
      <w:r w:rsidRPr="00551BE7">
        <w:t xml:space="preserve">участие в процедурах </w:t>
      </w:r>
      <w:proofErr w:type="spellStart"/>
      <w:r w:rsidRPr="00551BE7">
        <w:t>прослеживаемости</w:t>
      </w:r>
      <w:proofErr w:type="spellEnd"/>
      <w:r w:rsidRPr="00551BE7">
        <w:t xml:space="preserve"> и идентификации продукции.</w:t>
      </w:r>
    </w:p>
    <w:p w:rsidR="005F6C43" w:rsidRPr="00551BE7" w:rsidRDefault="005F6C43" w:rsidP="005F6C43">
      <w:pPr>
        <w:ind w:left="113" w:right="113" w:firstLine="340"/>
        <w:rPr>
          <w:sz w:val="22"/>
          <w:szCs w:val="22"/>
        </w:rPr>
      </w:pPr>
    </w:p>
    <w:p w:rsidR="005F6C43" w:rsidRPr="00551BE7" w:rsidRDefault="005F6C43" w:rsidP="005F6C43">
      <w:pPr>
        <w:ind w:left="113" w:right="113" w:firstLine="340"/>
        <w:rPr>
          <w:rFonts w:eastAsia="Calibri"/>
          <w:b/>
          <w:i/>
          <w:u w:val="single"/>
        </w:rPr>
      </w:pPr>
      <w:r w:rsidRPr="00551BE7">
        <w:rPr>
          <w:rFonts w:eastAsia="Calibri"/>
          <w:b/>
          <w:i/>
          <w:u w:val="single"/>
        </w:rPr>
        <w:t xml:space="preserve">Центральная лаборатория </w:t>
      </w:r>
    </w:p>
    <w:p w:rsidR="005F6C43" w:rsidRPr="00551BE7" w:rsidRDefault="005F6C43" w:rsidP="005F6C43">
      <w:pPr>
        <w:ind w:left="113" w:right="113" w:firstLine="340"/>
        <w:rPr>
          <w:rFonts w:eastAsia="Calibri"/>
          <w:b/>
          <w:i/>
          <w:u w:val="single"/>
        </w:rPr>
      </w:pPr>
    </w:p>
    <w:p w:rsidR="005F6C43" w:rsidRPr="00551BE7" w:rsidRDefault="005F6C43" w:rsidP="005F6C43">
      <w:pPr>
        <w:pStyle w:val="22"/>
        <w:spacing w:after="0" w:line="240" w:lineRule="auto"/>
        <w:ind w:left="113" w:right="113" w:firstLine="340"/>
        <w:rPr>
          <w:color w:val="000000"/>
        </w:rPr>
      </w:pPr>
      <w:r w:rsidRPr="00551BE7">
        <w:rPr>
          <w:color w:val="000000"/>
        </w:rPr>
        <w:t>Центральная лаборатория в 2021 году  проводила следующие мероприятия:</w:t>
      </w:r>
    </w:p>
    <w:p w:rsidR="005F6C43" w:rsidRPr="00551BE7" w:rsidRDefault="005F6C43" w:rsidP="005F6C43">
      <w:pPr>
        <w:pStyle w:val="22"/>
        <w:numPr>
          <w:ilvl w:val="0"/>
          <w:numId w:val="11"/>
        </w:numPr>
        <w:spacing w:after="0" w:line="240" w:lineRule="auto"/>
        <w:ind w:left="113" w:right="113" w:firstLine="340"/>
        <w:jc w:val="both"/>
        <w:rPr>
          <w:color w:val="000000"/>
        </w:rPr>
      </w:pPr>
      <w:r w:rsidRPr="00551BE7">
        <w:rPr>
          <w:color w:val="000000"/>
        </w:rPr>
        <w:t>контроль качества сырья, полуфабрикатов, готовой продукции, вспомогательных и тароупаковочных материалов на соответствие требованиям нормативно - технической документации;</w:t>
      </w:r>
    </w:p>
    <w:p w:rsidR="005F6C43" w:rsidRPr="00551BE7" w:rsidRDefault="005F6C43" w:rsidP="005F6C43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551BE7">
        <w:rPr>
          <w:color w:val="000000"/>
        </w:rPr>
        <w:t>ежемесячный контроль на складах условий хранения и остаточных сроков годности при хранении сырья и тароупаковочных материалов;</w:t>
      </w:r>
    </w:p>
    <w:p w:rsidR="005F6C43" w:rsidRPr="00551BE7" w:rsidRDefault="005F6C43" w:rsidP="005F6C43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551BE7">
        <w:rPr>
          <w:color w:val="000000"/>
        </w:rPr>
        <w:t>контроль сырья, хранящегося на складах более 2-х месяцев;</w:t>
      </w:r>
    </w:p>
    <w:p w:rsidR="005F6C43" w:rsidRPr="00551BE7" w:rsidRDefault="005F6C43" w:rsidP="005F6C43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551BE7">
        <w:rPr>
          <w:color w:val="000000"/>
        </w:rPr>
        <w:t>исследования  сырья и готовой продукции в аттестованной лаборатории  на наличие ГМО, аллергенов, антибиотиков и витамина</w:t>
      </w:r>
      <w:proofErr w:type="gramStart"/>
      <w:r w:rsidRPr="00551BE7">
        <w:rPr>
          <w:color w:val="000000"/>
        </w:rPr>
        <w:t xml:space="preserve"> С</w:t>
      </w:r>
      <w:proofErr w:type="gramEnd"/>
      <w:r w:rsidRPr="00551BE7">
        <w:rPr>
          <w:color w:val="000000"/>
        </w:rPr>
        <w:t>;</w:t>
      </w:r>
    </w:p>
    <w:p w:rsidR="005F6C43" w:rsidRPr="00551BE7" w:rsidRDefault="005F6C43" w:rsidP="005F6C43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551BE7">
        <w:rPr>
          <w:color w:val="000000"/>
        </w:rPr>
        <w:t>контроль показателей безопасности сырья и готовой продукции в независимых лабораториях;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551BE7">
        <w:t>проведение микробиологических исследований готовой продукции и сырья, воды, смывов на БГКП в независимых лабораториях;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551BE7">
        <w:t>проведение микробиологических исследований готовой продукции, сырья и  полуфабрикатов, воды и воздуха микробиологической лабораторией Общества;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551BE7">
        <w:t xml:space="preserve">исследование смывов  с чистого инвентаря, внутрицеховой тары, рук, санитарной одежды, </w:t>
      </w:r>
      <w:proofErr w:type="gramStart"/>
      <w:r w:rsidRPr="00551BE7">
        <w:t>СИЗ</w:t>
      </w:r>
      <w:proofErr w:type="gramEnd"/>
      <w:r w:rsidRPr="00551BE7">
        <w:t xml:space="preserve"> цехового персонала;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551BE7">
        <w:t>контроль наличия остатков моющих и дезинфицирующих средств на поверхности технологического оборудования, инвентаря и тары, а также в смывной воде;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551BE7">
        <w:t>контроль концентраций рабочих растворов моющих сре</w:t>
      </w:r>
      <w:proofErr w:type="gramStart"/>
      <w:r w:rsidRPr="00551BE7">
        <w:t>дств в пр</w:t>
      </w:r>
      <w:proofErr w:type="gramEnd"/>
      <w:r w:rsidRPr="00551BE7">
        <w:t xml:space="preserve">оизводственных цехах; 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551BE7">
        <w:t>контроль сырья и готовой продукции на показатели, подтверждающие соответствие сертификату «</w:t>
      </w:r>
      <w:proofErr w:type="spellStart"/>
      <w:r w:rsidRPr="00551BE7">
        <w:t>Халяль</w:t>
      </w:r>
      <w:proofErr w:type="spellEnd"/>
      <w:r w:rsidRPr="00551BE7">
        <w:t>»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551BE7">
        <w:t>внедрение новых  приборов для лабораторного анализа;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551BE7">
        <w:t>проведение аудитов производителей сырья;</w:t>
      </w:r>
    </w:p>
    <w:p w:rsidR="005F6C43" w:rsidRPr="00551BE7" w:rsidRDefault="005F6C43" w:rsidP="005F6C43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551BE7">
        <w:t>контроль качества молочного сырья в аттестованной лаборатории;</w:t>
      </w:r>
    </w:p>
    <w:p w:rsidR="005F6C43" w:rsidRPr="00551BE7" w:rsidRDefault="005F6C43" w:rsidP="005F6C43">
      <w:pPr>
        <w:ind w:right="113"/>
        <w:rPr>
          <w:rFonts w:eastAsia="Calibri"/>
          <w:b/>
        </w:rPr>
      </w:pPr>
    </w:p>
    <w:p w:rsidR="005F6C43" w:rsidRPr="00551BE7" w:rsidRDefault="005F6C43" w:rsidP="005F6C43">
      <w:pPr>
        <w:tabs>
          <w:tab w:val="left" w:pos="284"/>
          <w:tab w:val="left" w:pos="426"/>
        </w:tabs>
        <w:ind w:left="113" w:right="113" w:firstLine="340"/>
        <w:rPr>
          <w:b/>
          <w:i/>
          <w:color w:val="000000"/>
          <w:u w:val="single"/>
        </w:rPr>
      </w:pPr>
      <w:r w:rsidRPr="00551BE7">
        <w:rPr>
          <w:b/>
          <w:i/>
          <w:color w:val="000000"/>
          <w:u w:val="single"/>
        </w:rPr>
        <w:t xml:space="preserve">Отдел главного технолога  </w:t>
      </w:r>
    </w:p>
    <w:p w:rsidR="005F6C43" w:rsidRPr="00551BE7" w:rsidRDefault="005F6C43" w:rsidP="005F6C43">
      <w:pPr>
        <w:tabs>
          <w:tab w:val="left" w:pos="284"/>
        </w:tabs>
        <w:ind w:left="113" w:right="113" w:firstLine="340"/>
        <w:rPr>
          <w:b/>
          <w:i/>
          <w:color w:val="000000"/>
          <w:u w:val="single"/>
        </w:rPr>
      </w:pPr>
    </w:p>
    <w:p w:rsidR="005F6C43" w:rsidRPr="00551BE7" w:rsidRDefault="005F6C43" w:rsidP="005F6C43">
      <w:pPr>
        <w:ind w:left="113" w:right="113" w:firstLine="340"/>
      </w:pPr>
      <w:r w:rsidRPr="00551BE7">
        <w:t>Основным итогом деятельности отдела в 2021 г. являются мероприятия по пересмотру рецептур, оптимизации использования сырья и материалов, сокращению возвратных отходов. Проведенные мероприятия  позволили получить экономический эффект в сумме 4,78 млн. рублей.</w:t>
      </w:r>
    </w:p>
    <w:p w:rsidR="005F6C43" w:rsidRPr="00551BE7" w:rsidRDefault="005F6C43" w:rsidP="005F6C43">
      <w:pPr>
        <w:ind w:left="113" w:right="113" w:firstLine="340"/>
      </w:pPr>
      <w:r w:rsidRPr="00551BE7">
        <w:lastRenderedPageBreak/>
        <w:t xml:space="preserve">     Также отделом главного технолога проводилась следующая работа: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>актуализация и утверждение рецептур, технологических инструкций;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 xml:space="preserve">работа по постановке на производство новых видов продукции. Было запущено в производство 18 </w:t>
      </w:r>
      <w:r w:rsidRPr="00551BE7">
        <w:rPr>
          <w:lang w:val="en-US"/>
        </w:rPr>
        <w:t>SKU</w:t>
      </w:r>
      <w:r w:rsidRPr="00551BE7">
        <w:t xml:space="preserve">, 65 </w:t>
      </w:r>
      <w:r w:rsidRPr="00551BE7">
        <w:rPr>
          <w:lang w:val="en-US"/>
        </w:rPr>
        <w:t>SKU</w:t>
      </w:r>
      <w:r w:rsidRPr="00551BE7">
        <w:t xml:space="preserve"> в разработке;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 xml:space="preserve"> разработка и сопровождение продуктов для международных продаж;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 xml:space="preserve"> участие в программах производственных испытаний от ООО «Объединенные кондитеры»;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 xml:space="preserve">контроль качества выпускаемой продукции; 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>контроль подготовки образцов для выставок и смотра качества;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>проведение внутренних аудитов технологических процессов производства;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>проведение внутренних проверок потерь сухих веще</w:t>
      </w:r>
      <w:proofErr w:type="gramStart"/>
      <w:r w:rsidRPr="00551BE7">
        <w:t>ств пр</w:t>
      </w:r>
      <w:proofErr w:type="gramEnd"/>
      <w:r w:rsidRPr="00551BE7">
        <w:t>и производстве кондитерских изделий;</w:t>
      </w:r>
    </w:p>
    <w:p w:rsidR="005F6C43" w:rsidRPr="00551BE7" w:rsidRDefault="005F6C43" w:rsidP="005F6C43">
      <w:pPr>
        <w:numPr>
          <w:ilvl w:val="0"/>
          <w:numId w:val="12"/>
        </w:numPr>
        <w:ind w:left="113" w:right="113" w:firstLine="340"/>
      </w:pPr>
      <w:r w:rsidRPr="00551BE7">
        <w:t>проведение работы по подбору альтернативного сырья.</w:t>
      </w:r>
    </w:p>
    <w:p w:rsidR="005F6C43" w:rsidRPr="00551BE7" w:rsidRDefault="005F6C43" w:rsidP="005F6C43">
      <w:pPr>
        <w:ind w:left="113" w:right="113" w:firstLine="340"/>
      </w:pP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  <w:r w:rsidRPr="00551BE7">
        <w:t xml:space="preserve"> </w:t>
      </w:r>
      <w:r w:rsidRPr="00551BE7">
        <w:rPr>
          <w:b/>
          <w:i/>
          <w:u w:val="single"/>
        </w:rPr>
        <w:t>Служба снабжения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tabs>
          <w:tab w:val="left" w:pos="0"/>
        </w:tabs>
        <w:ind w:left="113" w:right="113" w:firstLine="340"/>
        <w:rPr>
          <w:b/>
          <w:i/>
        </w:rPr>
      </w:pPr>
      <w:r w:rsidRPr="00551BE7">
        <w:t>Основными итогами деятельности службы снабжения являются:</w:t>
      </w:r>
    </w:p>
    <w:p w:rsidR="005F6C43" w:rsidRPr="00551BE7" w:rsidRDefault="005F6C43" w:rsidP="005F6C43">
      <w:pPr>
        <w:numPr>
          <w:ilvl w:val="0"/>
          <w:numId w:val="2"/>
        </w:numPr>
        <w:ind w:left="113" w:right="113" w:firstLine="340"/>
      </w:pPr>
      <w:r w:rsidRPr="00551BE7">
        <w:t>бесперебойное обеспечение производства сырьем и материалами;</w:t>
      </w:r>
    </w:p>
    <w:p w:rsidR="005F6C43" w:rsidRPr="00551BE7" w:rsidRDefault="005F6C43" w:rsidP="005F6C43">
      <w:pPr>
        <w:numPr>
          <w:ilvl w:val="0"/>
          <w:numId w:val="2"/>
        </w:numPr>
        <w:ind w:left="113" w:right="113" w:firstLine="340"/>
      </w:pPr>
      <w:r w:rsidRPr="00551BE7">
        <w:t>отсрочка платежа по поставляемым сырью и материалам от 20-60 дней;</w:t>
      </w:r>
    </w:p>
    <w:p w:rsidR="005F6C43" w:rsidRPr="00551BE7" w:rsidRDefault="005F6C43" w:rsidP="005F6C43">
      <w:pPr>
        <w:numPr>
          <w:ilvl w:val="0"/>
          <w:numId w:val="2"/>
        </w:numPr>
        <w:ind w:left="113" w:right="113" w:firstLine="340"/>
      </w:pPr>
      <w:r w:rsidRPr="00551BE7">
        <w:t>отбор поставщиков на основании электронных аукционов и закрытых конкурсов, что позволило достигнуть снижения цен на приобретаемые сырье и материалы.</w:t>
      </w:r>
    </w:p>
    <w:p w:rsidR="005F6C43" w:rsidRPr="00551BE7" w:rsidRDefault="005F6C43" w:rsidP="005F6C43">
      <w:pPr>
        <w:ind w:right="113"/>
      </w:pPr>
    </w:p>
    <w:p w:rsidR="005F6C43" w:rsidRPr="00551BE7" w:rsidRDefault="005F6C43" w:rsidP="005F6C43">
      <w:pPr>
        <w:ind w:right="113"/>
        <w:rPr>
          <w:b/>
          <w:i/>
          <w:u w:val="single"/>
        </w:rPr>
      </w:pPr>
      <w:r w:rsidRPr="00551BE7">
        <w:t xml:space="preserve">       </w:t>
      </w:r>
      <w:r w:rsidRPr="00551BE7">
        <w:rPr>
          <w:b/>
          <w:i/>
          <w:u w:val="single"/>
        </w:rPr>
        <w:t xml:space="preserve">Служба логистики </w:t>
      </w:r>
    </w:p>
    <w:p w:rsidR="005F6C43" w:rsidRPr="00551BE7" w:rsidRDefault="005F6C43" w:rsidP="005F6C43">
      <w:pPr>
        <w:ind w:right="113"/>
        <w:rPr>
          <w:b/>
          <w:i/>
          <w:u w:val="single"/>
        </w:rPr>
      </w:pPr>
    </w:p>
    <w:p w:rsidR="005F6C43" w:rsidRPr="00551BE7" w:rsidRDefault="005F6C43" w:rsidP="005F6C43">
      <w:pPr>
        <w:tabs>
          <w:tab w:val="left" w:pos="0"/>
        </w:tabs>
        <w:ind w:right="113"/>
      </w:pPr>
      <w:r w:rsidRPr="00551BE7">
        <w:t xml:space="preserve">       Основными итогами деятельности службы логистики являются:</w:t>
      </w:r>
    </w:p>
    <w:p w:rsidR="005F6C43" w:rsidRPr="00551BE7" w:rsidRDefault="005F6C43" w:rsidP="005F6C43">
      <w:pPr>
        <w:numPr>
          <w:ilvl w:val="0"/>
          <w:numId w:val="2"/>
        </w:numPr>
        <w:ind w:left="113" w:right="113" w:firstLine="340"/>
      </w:pPr>
      <w:r w:rsidRPr="00551BE7">
        <w:rPr>
          <w:b/>
          <w:i/>
        </w:rPr>
        <w:t xml:space="preserve"> </w:t>
      </w:r>
      <w:r w:rsidRPr="00551BE7">
        <w:t>поддержание уровня клиентского сервиса  на уровне 95%;</w:t>
      </w:r>
    </w:p>
    <w:p w:rsidR="005F6C43" w:rsidRPr="00551BE7" w:rsidRDefault="005F6C43" w:rsidP="005F6C43">
      <w:pPr>
        <w:numPr>
          <w:ilvl w:val="0"/>
          <w:numId w:val="2"/>
        </w:numPr>
        <w:ind w:left="113" w:right="113" w:firstLine="340"/>
      </w:pPr>
      <w:r w:rsidRPr="00551BE7">
        <w:t>поддержание  оптимального  уровня остатков, позволяющего обеспечить выполнение заказов клиентов и снижения ПКС;</w:t>
      </w:r>
    </w:p>
    <w:p w:rsidR="005F6C43" w:rsidRPr="00551BE7" w:rsidRDefault="005F6C43" w:rsidP="005F6C43">
      <w:pPr>
        <w:numPr>
          <w:ilvl w:val="0"/>
          <w:numId w:val="2"/>
        </w:numPr>
        <w:ind w:left="113" w:right="113" w:firstLine="340"/>
      </w:pPr>
      <w:r w:rsidRPr="00551BE7">
        <w:t>расширение пула поставщиков и увеличение загрузки транспорта, что позволило достигнуть снижение показателя руб./</w:t>
      </w:r>
      <w:proofErr w:type="gramStart"/>
      <w:r w:rsidRPr="00551BE7">
        <w:t>кг</w:t>
      </w:r>
      <w:proofErr w:type="gramEnd"/>
      <w:r w:rsidRPr="00551BE7">
        <w:t xml:space="preserve"> на 10%;</w:t>
      </w:r>
    </w:p>
    <w:p w:rsidR="005F6C43" w:rsidRPr="00690920" w:rsidRDefault="005F6C43" w:rsidP="00690920">
      <w:pPr>
        <w:numPr>
          <w:ilvl w:val="0"/>
          <w:numId w:val="2"/>
        </w:numPr>
        <w:spacing w:line="276" w:lineRule="auto"/>
        <w:ind w:right="-31"/>
        <w:jc w:val="both"/>
      </w:pPr>
      <w:r w:rsidRPr="00551BE7">
        <w:t>снижения уровня продукции с истекшим сроком годности к общему уровню запасов  (утилизация 0,06%) .</w:t>
      </w:r>
    </w:p>
    <w:p w:rsidR="005F6C43" w:rsidRPr="00551BE7" w:rsidRDefault="005F6C43" w:rsidP="005F6C43">
      <w:pPr>
        <w:ind w:left="113" w:right="113" w:firstLine="340"/>
      </w:pP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  <w:r w:rsidRPr="00551BE7">
        <w:rPr>
          <w:b/>
          <w:i/>
          <w:u w:val="single"/>
        </w:rPr>
        <w:t>Отдел главного механика и технический отдел</w:t>
      </w:r>
    </w:p>
    <w:p w:rsidR="005F6C43" w:rsidRPr="00551BE7" w:rsidRDefault="005F6C43" w:rsidP="005F6C43">
      <w:pPr>
        <w:ind w:right="113"/>
      </w:pPr>
    </w:p>
    <w:p w:rsidR="005F6C43" w:rsidRPr="00551BE7" w:rsidRDefault="005F6C43" w:rsidP="005F6C43">
      <w:pPr>
        <w:ind w:left="113" w:right="113" w:firstLine="340"/>
      </w:pPr>
      <w:r w:rsidRPr="00551BE7">
        <w:t>Основными итогами деятельности технической службы являются: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 xml:space="preserve">в рамках противодействию распространению </w:t>
      </w:r>
      <w:proofErr w:type="spellStart"/>
      <w:r w:rsidRPr="00551BE7">
        <w:t>коронавирусной</w:t>
      </w:r>
      <w:proofErr w:type="spellEnd"/>
      <w:r w:rsidRPr="00551BE7">
        <w:t xml:space="preserve"> инфекции своевременная реализация мероприятий направленных на обеспечение профилактических мероприятий;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>обеспечение бесперебойной работы оборудования;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>реализован проект – «Разворот продукта на вафельной линии №1», оборудование введено в постоянную эксплуатацию;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>в мучном цехе освоен выпуск нового продукта – «сложное печенье»;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 xml:space="preserve">реализованы мероприятия, смонтировано оборудование по обеспечению работы линии «Бош» на </w:t>
      </w:r>
      <w:proofErr w:type="spellStart"/>
      <w:r w:rsidRPr="00551BE7">
        <w:t>глазуре</w:t>
      </w:r>
      <w:proofErr w:type="spellEnd"/>
      <w:r w:rsidRPr="00551BE7">
        <w:t xml:space="preserve"> на основе ЗМК;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>реализованы конкурсные процедуры, приобретено и запущено в эксплуатацию оборудование для формования корпусов конфет и батончиков из масс типа «мюсли»;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>на площадях ранее эксплуатируемой линии по производству конфет из сбивных масс, с использованием оборудования ранее входящего в состав линии по производству конфет из сбивных масс, смонтирована и введена в эксплуатацию линия по производству кондитерских изделий из масс типа «мюсли»;</w:t>
      </w:r>
    </w:p>
    <w:p w:rsidR="005F6C43" w:rsidRPr="00551BE7" w:rsidRDefault="005F6C43" w:rsidP="005F6C43">
      <w:pPr>
        <w:numPr>
          <w:ilvl w:val="0"/>
          <w:numId w:val="16"/>
        </w:numPr>
        <w:ind w:left="113" w:right="113" w:firstLine="340"/>
      </w:pPr>
      <w:r w:rsidRPr="00551BE7">
        <w:t xml:space="preserve">реализованы конкурсные процедуры по приобретению горизонтально-упаковочного комплекса для упаковки продукта «Вафельные хлебцы </w:t>
      </w:r>
      <w:proofErr w:type="spellStart"/>
      <w:r w:rsidRPr="00551BE7">
        <w:t>Эко-Ботаника</w:t>
      </w:r>
      <w:proofErr w:type="spellEnd"/>
      <w:r w:rsidRPr="00551BE7">
        <w:t>», в настоящее время выполнен механический монтаж оборудования;</w:t>
      </w:r>
    </w:p>
    <w:p w:rsidR="005F6C43" w:rsidRPr="00551BE7" w:rsidRDefault="005F6C43" w:rsidP="005F6C43">
      <w:pPr>
        <w:ind w:left="453" w:right="113"/>
      </w:pP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  <w:r w:rsidRPr="00551BE7">
        <w:rPr>
          <w:b/>
          <w:i/>
          <w:u w:val="single"/>
        </w:rPr>
        <w:t xml:space="preserve">Служба ППБОТЭ  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ind w:left="113" w:right="113" w:firstLine="340"/>
      </w:pPr>
      <w:r w:rsidRPr="00551BE7">
        <w:t>Деятельность службы ППБОТЭ была направлена на организацию и координацию работы служб, отделов, цехов  на предприятии по пожарной, промышленной безопасности, охране труда и экологической безопасности. В 202</w:t>
      </w:r>
      <w:r w:rsidRPr="00551BE7">
        <w:rPr>
          <w:lang w:val="en-US"/>
        </w:rPr>
        <w:t>1</w:t>
      </w:r>
      <w:r w:rsidRPr="00551BE7">
        <w:t xml:space="preserve"> году службой проведены следующие мероприятия:</w:t>
      </w:r>
    </w:p>
    <w:p w:rsidR="005F6C43" w:rsidRPr="00551BE7" w:rsidRDefault="005F6C43" w:rsidP="005F6C43">
      <w:pPr>
        <w:numPr>
          <w:ilvl w:val="0"/>
          <w:numId w:val="22"/>
        </w:numPr>
        <w:ind w:left="113" w:right="113" w:firstLine="340"/>
        <w:contextualSpacing/>
      </w:pPr>
      <w:r w:rsidRPr="00551BE7">
        <w:t>согласно требованию законодательства в области промышленной безопасности произведено обязательное страхование гражданской ответственности владельца опасного объекта за причинение вреда в результате аварии на опасном объекте;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rPr>
          <w:rStyle w:val="afc"/>
          <w:rFonts w:eastAsia="Calibri"/>
          <w:b w:val="0"/>
          <w:iCs/>
        </w:rPr>
        <w:t xml:space="preserve">заключен договор  с профессиональной службой МБУ «Аварийно-спасательная служба </w:t>
      </w:r>
      <w:proofErr w:type="gramStart"/>
      <w:r w:rsidRPr="00551BE7">
        <w:rPr>
          <w:rStyle w:val="afc"/>
          <w:rFonts w:eastAsia="Calibri"/>
          <w:b w:val="0"/>
          <w:iCs/>
        </w:rPr>
        <w:t>г</w:t>
      </w:r>
      <w:proofErr w:type="gramEnd"/>
      <w:r w:rsidRPr="00551BE7">
        <w:rPr>
          <w:rStyle w:val="afc"/>
          <w:rFonts w:eastAsia="Calibri"/>
          <w:b w:val="0"/>
          <w:iCs/>
        </w:rPr>
        <w:t>. Тамбова» на и</w:t>
      </w:r>
      <w:r w:rsidRPr="00551BE7">
        <w:t xml:space="preserve">сполнение функции по спасению людей и ликвидации последствий возможных чрезвычайных ситуаций природного и техногенного характера на опасных производственных объектах; 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proofErr w:type="gramStart"/>
      <w:r w:rsidRPr="00551BE7">
        <w:t>согласно графика</w:t>
      </w:r>
      <w:proofErr w:type="gramEnd"/>
      <w:r w:rsidRPr="00551BE7">
        <w:t xml:space="preserve"> проведено техническое обслуживание и техническое диагностирование технических устройств, входящих в состав опасных производственных объектов предприятия, в том числе техническое освидетельствование котлов парокотельной (4</w:t>
      </w:r>
      <w:r w:rsidRPr="00551BE7">
        <w:rPr>
          <w:sz w:val="26"/>
          <w:szCs w:val="26"/>
        </w:rPr>
        <w:t> </w:t>
      </w:r>
      <w:r w:rsidRPr="00551BE7">
        <w:t xml:space="preserve">шт.) (Н.О., В.И., Г.И.) с привлечением по договору экспертной организации; 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 xml:space="preserve">проведены замеры на источниках выбросов аккредитованной организацией (в рамках контроля ПДВ); определена эффективность работы </w:t>
      </w:r>
      <w:proofErr w:type="spellStart"/>
      <w:r w:rsidRPr="00551BE7">
        <w:t>пылегазоочистных</w:t>
      </w:r>
      <w:proofErr w:type="spellEnd"/>
      <w:r w:rsidRPr="00551BE7">
        <w:t xml:space="preserve"> установок аккредитованной организацией; проведены лабораторные наблюдения за уровнем шумового воздействия аккредитованной организацией, а так же  лабораторные наблюдения за состоянием атмосферного воздуха в зоне влияния выбросов предприятия (на границе СЗЗ); 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 xml:space="preserve">Проведена утилизация отходов </w:t>
      </w:r>
      <w:r w:rsidRPr="00551BE7">
        <w:rPr>
          <w:lang w:val="en-US"/>
        </w:rPr>
        <w:t>I</w:t>
      </w:r>
      <w:r w:rsidRPr="00551BE7">
        <w:t>-</w:t>
      </w:r>
      <w:r w:rsidRPr="00551BE7">
        <w:rPr>
          <w:lang w:val="en-US"/>
        </w:rPr>
        <w:t>IV</w:t>
      </w:r>
      <w:r w:rsidRPr="00551BE7">
        <w:t xml:space="preserve"> классов опасности согласно договору с организацией, имеющей лицензию на требуемый вид деятельности;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>проведена работа по возмещению финансовых средств на сокращение производственного травматизма и профессиональных заболеваний работников из ФСС;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 xml:space="preserve">проведена специальная оценка условий труда всех рабочих местах предприятия, по результатам проведения </w:t>
      </w:r>
      <w:proofErr w:type="gramStart"/>
      <w:r w:rsidRPr="00551BE7">
        <w:t>которой</w:t>
      </w:r>
      <w:proofErr w:type="gramEnd"/>
      <w:r w:rsidRPr="00551BE7">
        <w:t>, подана декларация в органы ГИТ;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>проведена модернизация системы противопожарной защиты 4 -го этажа административно-бытового корпуса (здания Литер</w:t>
      </w:r>
      <w:proofErr w:type="gramStart"/>
      <w:r w:rsidRPr="00551BE7">
        <w:t xml:space="preserve"> А</w:t>
      </w:r>
      <w:proofErr w:type="gramEnd"/>
      <w:r w:rsidRPr="00551BE7">
        <w:t xml:space="preserve"> и 2,3,4 этажах здания Литер А8),  модернизации системы противопожарной защиты в помещениях 1-го этажа и подвала вафельного цеха;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>проведены в полном объеме работы по техническому обслуживанию и текущему ремонту систем противопожарной защиты,  включая удаленные объекты ОРП Рассказово, ОРП Первомайский, ОРП  Моршанск, ОРП Мичуринск, ОРП Кирсанов, ОРП Котовск, ОРП Уварово, а так же  техническое обслуживание 100% огнетушителей с их полной перезарядкой;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 xml:space="preserve">проведена замена огнетушителей в производственных и складских помещениях в соответствии с требуемой огнетушащей способностью огнетушителя (рангом тушения модельного очага), категорий помещений по пожарной и взрывопожарной опасности; 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>выполнена огнезащитная обработка металлических конструкций в подразделениях предприятия (карамельный цех,  мучной цех, котельная, склад готовой продукции, материальный склад по ул. Октябрьская 51); Проведены очередные эксплуатационные испытания пожарных лестниц и ограждений на крышах 1 раз в 5 лет с привлечением по договору специализированной организации;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 xml:space="preserve">проведены замеры вредных факторов на рабочих местах в рамках осуществления  производственного контроля по охране труда; 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>В связи со вступлением в действие с 01.01.2021 г. новых Правил по охране труда, утвержденных Минтруда России</w:t>
      </w:r>
      <w:r w:rsidRPr="00551BE7">
        <w:rPr>
          <w:bCs/>
          <w:szCs w:val="22"/>
        </w:rPr>
        <w:t>, которые касаются деятельности предприятия</w:t>
      </w:r>
      <w:r w:rsidRPr="00551BE7">
        <w:t xml:space="preserve">, </w:t>
      </w:r>
      <w:r w:rsidRPr="00551BE7">
        <w:rPr>
          <w:szCs w:val="22"/>
        </w:rPr>
        <w:t>проведен  пересмотр 87 инструкций по охране труда для соответствующих видов работ, профессий,</w:t>
      </w:r>
      <w:r w:rsidRPr="00551BE7">
        <w:rPr>
          <w:bCs/>
          <w:szCs w:val="22"/>
        </w:rPr>
        <w:t xml:space="preserve"> содержащих новые нормы охраны труда;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 xml:space="preserve">проведено внеплановое обучение и проверка знаний </w:t>
      </w:r>
      <w:proofErr w:type="gramStart"/>
      <w:r w:rsidRPr="00551BE7">
        <w:t>у сотрудников предприятия по охране труда в связи со вступлением в действие</w:t>
      </w:r>
      <w:proofErr w:type="gramEnd"/>
      <w:r w:rsidRPr="00551BE7">
        <w:t xml:space="preserve"> с 01.01.2021 г. новых Правил по охране труда, </w:t>
      </w:r>
      <w:r w:rsidRPr="00551BE7">
        <w:lastRenderedPageBreak/>
        <w:t xml:space="preserve">а так же очередные инструктажи и проверка знаний по направлению охраны труда, пожарно-техническому минимуму, промышленной и экологической безопасности; </w:t>
      </w:r>
    </w:p>
    <w:p w:rsidR="005F6C43" w:rsidRPr="00551BE7" w:rsidRDefault="005F6C43" w:rsidP="005F6C43">
      <w:pPr>
        <w:numPr>
          <w:ilvl w:val="0"/>
          <w:numId w:val="17"/>
        </w:numPr>
        <w:ind w:left="113" w:right="113" w:firstLine="340"/>
      </w:pPr>
      <w:r w:rsidRPr="00551BE7">
        <w:t>в соответствии с Постановлением правительства РФ от 28.04.1993 «О реализации закона РФ «О психиатрической помощи граждан и гарантиях прав граждан при ее оказании» проведено повторное психиатрическое освидетельствование  работников.</w:t>
      </w:r>
    </w:p>
    <w:p w:rsidR="005F6C43" w:rsidRPr="00551BE7" w:rsidRDefault="005F6C43" w:rsidP="005F6C43">
      <w:pPr>
        <w:tabs>
          <w:tab w:val="left" w:pos="0"/>
        </w:tabs>
        <w:ind w:left="113" w:right="113" w:firstLine="340"/>
        <w:rPr>
          <w:sz w:val="22"/>
          <w:szCs w:val="22"/>
        </w:rPr>
      </w:pP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  <w:r w:rsidRPr="00551BE7">
        <w:rPr>
          <w:b/>
          <w:i/>
          <w:u w:val="single"/>
        </w:rPr>
        <w:t>Юридическая служба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ind w:left="113" w:right="113" w:firstLine="340"/>
      </w:pPr>
      <w:r w:rsidRPr="00551BE7">
        <w:t>Основными задачами юридической службы Общества являлись:</w:t>
      </w:r>
    </w:p>
    <w:p w:rsidR="005F6C43" w:rsidRPr="00551BE7" w:rsidRDefault="005F6C43" w:rsidP="005F6C43">
      <w:pPr>
        <w:pStyle w:val="a4"/>
        <w:numPr>
          <w:ilvl w:val="0"/>
          <w:numId w:val="18"/>
        </w:numPr>
        <w:ind w:left="113" w:right="113" w:firstLine="340"/>
        <w:jc w:val="left"/>
        <w:rPr>
          <w:b w:val="0"/>
          <w:bCs/>
          <w:sz w:val="24"/>
          <w:szCs w:val="24"/>
        </w:rPr>
      </w:pPr>
      <w:r w:rsidRPr="00551BE7">
        <w:rPr>
          <w:b w:val="0"/>
          <w:bCs/>
          <w:sz w:val="24"/>
          <w:szCs w:val="24"/>
        </w:rPr>
        <w:t>обеспечение соблюдения требований законодательства и иных правовых актов в деятельности Общества;</w:t>
      </w:r>
    </w:p>
    <w:p w:rsidR="005F6C43" w:rsidRPr="00551BE7" w:rsidRDefault="005F6C43" w:rsidP="005F6C43">
      <w:pPr>
        <w:pStyle w:val="a4"/>
        <w:numPr>
          <w:ilvl w:val="0"/>
          <w:numId w:val="18"/>
        </w:numPr>
        <w:ind w:left="113" w:right="113" w:firstLine="340"/>
        <w:jc w:val="left"/>
        <w:rPr>
          <w:b w:val="0"/>
          <w:bCs/>
          <w:sz w:val="24"/>
          <w:szCs w:val="24"/>
        </w:rPr>
      </w:pPr>
      <w:r w:rsidRPr="00551BE7">
        <w:rPr>
          <w:b w:val="0"/>
          <w:bCs/>
          <w:sz w:val="24"/>
          <w:szCs w:val="24"/>
        </w:rPr>
        <w:t>минимизация правовых рисков при совершении Обществом юридических действий или при наступлении значимых для Общества юридических фактов (далее – правовые риски);</w:t>
      </w:r>
    </w:p>
    <w:p w:rsidR="005F6C43" w:rsidRPr="00551BE7" w:rsidRDefault="005F6C43" w:rsidP="005F6C43">
      <w:pPr>
        <w:pStyle w:val="a4"/>
        <w:numPr>
          <w:ilvl w:val="0"/>
          <w:numId w:val="18"/>
        </w:numPr>
        <w:ind w:left="113" w:right="113" w:firstLine="340"/>
        <w:jc w:val="left"/>
        <w:rPr>
          <w:b w:val="0"/>
          <w:bCs/>
          <w:sz w:val="24"/>
          <w:szCs w:val="24"/>
        </w:rPr>
      </w:pPr>
      <w:r w:rsidRPr="00551BE7">
        <w:rPr>
          <w:b w:val="0"/>
          <w:bCs/>
          <w:sz w:val="24"/>
          <w:szCs w:val="24"/>
        </w:rPr>
        <w:t>обеспечение представительства интересов Общества и реализации им предоставленных законом прав и обязанностей при разрешении споров и судебных дел, административных делопроизводств, дел об административных правонарушениях, при проведении проверок, иных контрольных и (или) надзорных мероприятий, с учетом разграничения компетенции.</w:t>
      </w:r>
    </w:p>
    <w:p w:rsidR="005F6C43" w:rsidRPr="00551BE7" w:rsidRDefault="005F6C43" w:rsidP="005F6C43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551BE7">
        <w:rPr>
          <w:b w:val="0"/>
          <w:bCs/>
          <w:sz w:val="24"/>
          <w:szCs w:val="24"/>
        </w:rPr>
        <w:t xml:space="preserve">За прошедший период ОАО  «ТАКФ» было участником  2  арбитражных процессов по искам, содержащим имущественные требования. В 2 судебных делах ОАО  «ТАКФ» выступало истцом. В связи добровольным погашением задолженности  в размере </w:t>
      </w:r>
      <w:r w:rsidRPr="00551BE7">
        <w:rPr>
          <w:b w:val="0"/>
          <w:sz w:val="24"/>
          <w:szCs w:val="24"/>
        </w:rPr>
        <w:t xml:space="preserve">651 105,36 </w:t>
      </w:r>
      <w:r w:rsidRPr="00551BE7">
        <w:rPr>
          <w:sz w:val="24"/>
          <w:szCs w:val="24"/>
        </w:rPr>
        <w:t xml:space="preserve"> </w:t>
      </w:r>
      <w:r w:rsidRPr="00551BE7">
        <w:rPr>
          <w:b w:val="0"/>
          <w:bCs/>
          <w:sz w:val="24"/>
          <w:szCs w:val="24"/>
        </w:rPr>
        <w:t xml:space="preserve">рублей,   ОАО «ТАКФ» отказалось от исковых требований по данным судебным делам. </w:t>
      </w:r>
    </w:p>
    <w:p w:rsidR="005F6C43" w:rsidRPr="00551BE7" w:rsidRDefault="005F6C43" w:rsidP="005F6C43">
      <w:pPr>
        <w:pStyle w:val="a4"/>
        <w:ind w:left="113" w:right="113" w:firstLine="340"/>
        <w:rPr>
          <w:b w:val="0"/>
          <w:bCs/>
          <w:sz w:val="24"/>
          <w:szCs w:val="24"/>
        </w:rPr>
      </w:pPr>
      <w:r w:rsidRPr="00551BE7">
        <w:rPr>
          <w:b w:val="0"/>
          <w:sz w:val="24"/>
          <w:szCs w:val="24"/>
        </w:rPr>
        <w:t xml:space="preserve">По сравнению с 2020 имеется положительная </w:t>
      </w:r>
      <w:proofErr w:type="gramStart"/>
      <w:r w:rsidRPr="00551BE7">
        <w:rPr>
          <w:b w:val="0"/>
          <w:sz w:val="24"/>
          <w:szCs w:val="24"/>
        </w:rPr>
        <w:t>динамика</w:t>
      </w:r>
      <w:proofErr w:type="gramEnd"/>
      <w:r w:rsidRPr="00551BE7">
        <w:rPr>
          <w:b w:val="0"/>
          <w:sz w:val="24"/>
          <w:szCs w:val="24"/>
        </w:rPr>
        <w:t xml:space="preserve"> ПИР (удовлетворены претензионные требования ОАО «ТАКФ» на сумму 38 515 435,58 руб.).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  <w:r w:rsidRPr="00551BE7">
        <w:rPr>
          <w:b/>
          <w:i/>
          <w:u w:val="single"/>
        </w:rPr>
        <w:t xml:space="preserve">Учет и автоматизация 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ind w:left="113" w:right="113" w:firstLine="340"/>
        <w:rPr>
          <w:bCs/>
        </w:rPr>
      </w:pPr>
      <w:r w:rsidRPr="00551BE7">
        <w:rPr>
          <w:bCs/>
        </w:rPr>
        <w:t>Основными достижениями отдела информационных технологий в 2021 году являются:</w:t>
      </w:r>
    </w:p>
    <w:p w:rsidR="005F6C43" w:rsidRPr="00551BE7" w:rsidRDefault="005F6C43" w:rsidP="005F6C43">
      <w:pPr>
        <w:numPr>
          <w:ilvl w:val="0"/>
          <w:numId w:val="19"/>
        </w:numPr>
        <w:ind w:left="113" w:right="113" w:firstLine="340"/>
        <w:rPr>
          <w:bCs/>
        </w:rPr>
      </w:pPr>
      <w:r w:rsidRPr="00551BE7">
        <w:t xml:space="preserve">обеспечена бесперебойная работа критически важных </w:t>
      </w:r>
      <w:r w:rsidRPr="00551BE7">
        <w:rPr>
          <w:lang w:val="en-US"/>
        </w:rPr>
        <w:t>IT</w:t>
      </w:r>
      <w:r w:rsidRPr="00551BE7">
        <w:t xml:space="preserve"> сервисов.</w:t>
      </w:r>
    </w:p>
    <w:p w:rsidR="005F6C43" w:rsidRPr="00551BE7" w:rsidRDefault="005F6C43" w:rsidP="005F6C43">
      <w:pPr>
        <w:numPr>
          <w:ilvl w:val="0"/>
          <w:numId w:val="19"/>
        </w:numPr>
        <w:ind w:left="113" w:right="113" w:firstLine="340"/>
        <w:rPr>
          <w:bCs/>
        </w:rPr>
      </w:pPr>
      <w:r w:rsidRPr="00551BE7">
        <w:rPr>
          <w:color w:val="000000"/>
        </w:rPr>
        <w:t xml:space="preserve">на базе 1С разработан модуль лабораторной информационной системы, это позволило оптимизировать </w:t>
      </w:r>
      <w:r w:rsidRPr="00551BE7">
        <w:t>учет и контроль информации, обрабатываемой в лаборатории предприятия</w:t>
      </w:r>
      <w:r w:rsidRPr="00551BE7">
        <w:rPr>
          <w:rFonts w:ascii="Gilroy" w:hAnsi="Gilroy"/>
          <w:color w:val="000000"/>
          <w:sz w:val="32"/>
          <w:szCs w:val="32"/>
          <w:shd w:val="clear" w:color="auto" w:fill="FFFFFF"/>
        </w:rPr>
        <w:t>.</w:t>
      </w:r>
    </w:p>
    <w:p w:rsidR="005F6C43" w:rsidRPr="00551BE7" w:rsidRDefault="005F6C43" w:rsidP="005F6C43">
      <w:pPr>
        <w:numPr>
          <w:ilvl w:val="0"/>
          <w:numId w:val="19"/>
        </w:numPr>
        <w:ind w:left="113" w:right="113" w:firstLine="340"/>
        <w:rPr>
          <w:color w:val="000000"/>
        </w:rPr>
      </w:pPr>
      <w:r w:rsidRPr="00551BE7">
        <w:rPr>
          <w:color w:val="000000"/>
        </w:rPr>
        <w:t xml:space="preserve">внедрена система мониторинга и отслеживания статусов серверов и сетевого оборудования, что позволило оперативно реагировать на </w:t>
      </w:r>
      <w:r w:rsidRPr="00551BE7">
        <w:rPr>
          <w:color w:val="000000"/>
          <w:lang w:val="en-US"/>
        </w:rPr>
        <w:t>IT</w:t>
      </w:r>
      <w:r w:rsidRPr="00551BE7">
        <w:rPr>
          <w:color w:val="000000"/>
        </w:rPr>
        <w:t xml:space="preserve"> инциденты.</w:t>
      </w:r>
    </w:p>
    <w:p w:rsidR="005F6C43" w:rsidRPr="00551BE7" w:rsidRDefault="005F6C43" w:rsidP="005F6C43">
      <w:pPr>
        <w:ind w:left="113" w:right="113" w:firstLine="340"/>
      </w:pP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  <w:r w:rsidRPr="00551BE7">
        <w:rPr>
          <w:b/>
          <w:i/>
          <w:u w:val="single"/>
        </w:rPr>
        <w:t>Служба по работе с персоналом</w:t>
      </w:r>
    </w:p>
    <w:p w:rsidR="005F6C43" w:rsidRPr="00551BE7" w:rsidRDefault="005F6C43" w:rsidP="005F6C43">
      <w:pPr>
        <w:ind w:left="113" w:right="113" w:firstLine="340"/>
        <w:rPr>
          <w:b/>
          <w:i/>
          <w:u w:val="single"/>
        </w:rPr>
      </w:pPr>
    </w:p>
    <w:p w:rsidR="005F6C43" w:rsidRPr="00551BE7" w:rsidRDefault="005F6C43" w:rsidP="005F6C43">
      <w:pPr>
        <w:ind w:left="113" w:right="113" w:firstLine="340"/>
        <w:jc w:val="both"/>
      </w:pPr>
      <w:r w:rsidRPr="00551BE7">
        <w:t>Основными итогами деятельности службы по работе с персоналом в 2021 г. являются:</w:t>
      </w:r>
    </w:p>
    <w:p w:rsidR="005F6C43" w:rsidRPr="00551BE7" w:rsidRDefault="005F6C43" w:rsidP="005F6C43">
      <w:pPr>
        <w:numPr>
          <w:ilvl w:val="0"/>
          <w:numId w:val="10"/>
        </w:numPr>
        <w:ind w:left="113" w:right="113" w:firstLine="340"/>
        <w:jc w:val="both"/>
      </w:pPr>
      <w:r w:rsidRPr="00551BE7">
        <w:t xml:space="preserve">Обеспеченность персоналом  - в целом </w:t>
      </w:r>
      <w:proofErr w:type="gramStart"/>
      <w:r w:rsidRPr="00551BE7">
        <w:t>по</w:t>
      </w:r>
      <w:proofErr w:type="gramEnd"/>
      <w:r w:rsidRPr="00551BE7">
        <w:t xml:space="preserve"> </w:t>
      </w:r>
      <w:proofErr w:type="gramStart"/>
      <w:r w:rsidRPr="00551BE7">
        <w:t>результатом</w:t>
      </w:r>
      <w:proofErr w:type="gramEnd"/>
      <w:r w:rsidRPr="00551BE7">
        <w:t xml:space="preserve"> работы 2021 года отсутствовали  отказы  в приеме  заявок на производство продукции, по причине нехватки  персонала.  В течение года осуществлялся подбор и прием персонала, было принято на предприятие 429 человек,  в том числе на работы в период высокого сезона 266 человек. </w:t>
      </w:r>
      <w:proofErr w:type="gramStart"/>
      <w:r w:rsidRPr="00551BE7">
        <w:t>Текучесть за 2021  год  увеличилась по сравнению с 2020 годом на 18%, выросла с 23% в 2020 году до 27% в 2021 году.</w:t>
      </w:r>
      <w:proofErr w:type="gramEnd"/>
      <w:r w:rsidRPr="00551BE7">
        <w:t xml:space="preserve">  Уволились в 2021 году 454 чел. Причина высокого процента текучести – тяжелый физический труд, работа в ночные смены, неконкурентный уровень оплаты труда в городе Тамбове.</w:t>
      </w:r>
    </w:p>
    <w:p w:rsidR="005F6C43" w:rsidRPr="00551BE7" w:rsidRDefault="005F6C43" w:rsidP="005F6C43">
      <w:pPr>
        <w:numPr>
          <w:ilvl w:val="0"/>
          <w:numId w:val="10"/>
        </w:numPr>
        <w:ind w:left="113" w:right="113" w:firstLine="340"/>
        <w:jc w:val="both"/>
      </w:pPr>
      <w:r w:rsidRPr="00551BE7">
        <w:t xml:space="preserve">К прошлому  году показатель производительности вырос  на 8% и  составил 22,7 тонну на человека. Средняя зарплата по предприятию  за 2021 год составила 33 399 руб., что выше на 15%  уровня прошлого года. Рост </w:t>
      </w:r>
      <w:proofErr w:type="gramStart"/>
      <w:r w:rsidRPr="00551BE7">
        <w:t>зарплаты</w:t>
      </w:r>
      <w:proofErr w:type="gramEnd"/>
      <w:r w:rsidRPr="00551BE7">
        <w:t xml:space="preserve"> достигнут не только за счет индексации заработной платы в июле 2021 года на 10%, но и за счёт увеличения интенсивности труда работников, готовности их выполнять поставленные планы и задачи в выходные и праздничные дни. Привлечение к работе в выходные на предприятии оформляется в соответствии с ТК  РФ и оплачивается в двойном размере.</w:t>
      </w:r>
    </w:p>
    <w:p w:rsidR="005F6C43" w:rsidRPr="00551BE7" w:rsidRDefault="005F6C43" w:rsidP="005F6C43">
      <w:pPr>
        <w:numPr>
          <w:ilvl w:val="0"/>
          <w:numId w:val="10"/>
        </w:numPr>
        <w:ind w:left="113" w:right="113" w:firstLine="340"/>
        <w:jc w:val="both"/>
      </w:pPr>
      <w:r w:rsidRPr="00551BE7">
        <w:t xml:space="preserve">В 2021 году предприятие отмечало 75 летний юбилей. В связи с пандемией, мероприятие проведено в ограниченном формате. Не смотря на это,  почетными грамотами были отмечены </w:t>
      </w:r>
      <w:r w:rsidRPr="00551BE7">
        <w:lastRenderedPageBreak/>
        <w:t xml:space="preserve">178 сотрудников предприятия.  В ограниченном формате проведено чествование </w:t>
      </w:r>
      <w:proofErr w:type="gramStart"/>
      <w:r w:rsidRPr="00551BE7">
        <w:t>лучших</w:t>
      </w:r>
      <w:proofErr w:type="gramEnd"/>
      <w:r w:rsidRPr="00551BE7">
        <w:t xml:space="preserve"> по профессии  «Профессионал года» -  25 работникам  предприятия  вручены адреса, премии, сладкие подарки. Фото профессионалов размещены на общефирменном стенде. Работникам  предприятия выдавались сладкие подарки к Новому году и 8 марта. Детям работников к Новому году.</w:t>
      </w:r>
    </w:p>
    <w:p w:rsidR="005F6C43" w:rsidRPr="00551BE7" w:rsidRDefault="005F6C43" w:rsidP="005F6C43">
      <w:pPr>
        <w:numPr>
          <w:ilvl w:val="0"/>
          <w:numId w:val="10"/>
        </w:numPr>
        <w:ind w:left="113" w:right="113" w:firstLine="340"/>
        <w:jc w:val="both"/>
      </w:pPr>
      <w:r w:rsidRPr="00551BE7">
        <w:t xml:space="preserve">Организация </w:t>
      </w:r>
      <w:proofErr w:type="gramStart"/>
      <w:r w:rsidRPr="00551BE7">
        <w:t>обучения по направлениям</w:t>
      </w:r>
      <w:proofErr w:type="gramEnd"/>
      <w:r w:rsidRPr="00551BE7">
        <w:t xml:space="preserve"> профессиональной переподготовки, повышения квалификации и обязательного обучения для осуществления определённого вида деятельности (125 человек); организация корпоративного обучения работников  в рамках действующей системы ХАССП; 105 сотрудников производственных цехов и участков обучены смежным профессиям.</w:t>
      </w:r>
    </w:p>
    <w:p w:rsidR="005F6C43" w:rsidRPr="00551BE7" w:rsidRDefault="005F6C43" w:rsidP="005F6C43">
      <w:pPr>
        <w:numPr>
          <w:ilvl w:val="0"/>
          <w:numId w:val="10"/>
        </w:numPr>
        <w:ind w:left="113" w:right="113" w:firstLine="340"/>
        <w:jc w:val="both"/>
      </w:pPr>
      <w:r w:rsidRPr="00551BE7">
        <w:t xml:space="preserve">Планомерная работа с учащимися и студентами -  в течение года прошли различные виды практик 270 студента, из них 145 студенты ВУЗов и 125 студенты колледжей и техникумов. 3 группы учащихся  колледжа общественного питания и сервиса по специальности «Изготовитель кондитерских изделий» в течение года проходили практику в производственных цехах, на рабочих местах. Практикантам, которым </w:t>
      </w:r>
      <w:proofErr w:type="gramStart"/>
      <w:r w:rsidRPr="00551BE7">
        <w:t>исполнилось 18 лет предлагается</w:t>
      </w:r>
      <w:proofErr w:type="gramEnd"/>
      <w:r w:rsidRPr="00551BE7">
        <w:t xml:space="preserve"> прием на работу на период практики. В настоящее время 2 учащихся </w:t>
      </w:r>
      <w:proofErr w:type="gramStart"/>
      <w:r w:rsidRPr="00551BE7">
        <w:t>оформлены</w:t>
      </w:r>
      <w:proofErr w:type="gramEnd"/>
      <w:r w:rsidRPr="00551BE7">
        <w:t xml:space="preserve"> на работу.</w:t>
      </w:r>
    </w:p>
    <w:p w:rsidR="005F6C43" w:rsidRPr="00E04707" w:rsidRDefault="005F6C43" w:rsidP="00A27A61">
      <w:pPr>
        <w:pStyle w:val="a4"/>
        <w:ind w:right="113"/>
        <w:jc w:val="left"/>
      </w:pPr>
    </w:p>
    <w:p w:rsidR="00EB2708" w:rsidRPr="003E1D95" w:rsidRDefault="00B5030B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3E1D95">
        <w:rPr>
          <w:b/>
          <w:sz w:val="24"/>
          <w:szCs w:val="24"/>
        </w:rPr>
        <w:t>10</w:t>
      </w:r>
      <w:r w:rsidR="00250B9E" w:rsidRPr="003E1D95">
        <w:rPr>
          <w:b/>
          <w:sz w:val="24"/>
          <w:szCs w:val="24"/>
        </w:rPr>
        <w:t>.</w:t>
      </w:r>
      <w:r w:rsidR="00EB2708" w:rsidRPr="003E1D95">
        <w:rPr>
          <w:b/>
          <w:sz w:val="24"/>
          <w:szCs w:val="24"/>
        </w:rPr>
        <w:t>Отчет о выплате объявленных дивидендов по акциям общества</w:t>
      </w:r>
      <w:r w:rsidR="00A016DA" w:rsidRPr="003E1D95">
        <w:rPr>
          <w:b/>
          <w:sz w:val="24"/>
          <w:szCs w:val="24"/>
        </w:rPr>
        <w:t>.</w:t>
      </w:r>
    </w:p>
    <w:p w:rsidR="00A61683" w:rsidRPr="003E1D95" w:rsidRDefault="00A61683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EB17A8" w:rsidRDefault="00AF0205" w:rsidP="00AF0205">
      <w:pPr>
        <w:tabs>
          <w:tab w:val="left" w:pos="567"/>
          <w:tab w:val="left" w:pos="709"/>
        </w:tabs>
        <w:ind w:left="113" w:right="113" w:firstLine="340"/>
      </w:pPr>
      <w:r w:rsidRPr="003E1D95">
        <w:t xml:space="preserve">    </w:t>
      </w:r>
      <w:r w:rsidR="00EB2708" w:rsidRPr="003E1D95">
        <w:t>За отчетный период Обществом не принималось решение об объявлении (начислении) дивидендов по акциям общества</w:t>
      </w:r>
      <w:r w:rsidR="009749D5" w:rsidRPr="003E1D95">
        <w:t>.</w:t>
      </w:r>
    </w:p>
    <w:p w:rsidR="00BA0BE6" w:rsidRPr="00EB17A8" w:rsidRDefault="00BA0BE6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5F6C43" w:rsidRDefault="00EB2708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5F6C43">
        <w:rPr>
          <w:b/>
          <w:sz w:val="24"/>
          <w:szCs w:val="24"/>
        </w:rPr>
        <w:t>1</w:t>
      </w:r>
      <w:r w:rsidR="00B5030B" w:rsidRPr="005F6C43">
        <w:rPr>
          <w:b/>
          <w:sz w:val="24"/>
          <w:szCs w:val="24"/>
        </w:rPr>
        <w:t>1</w:t>
      </w:r>
      <w:r w:rsidR="00250B9E" w:rsidRPr="005F6C43">
        <w:rPr>
          <w:b/>
          <w:sz w:val="24"/>
          <w:szCs w:val="24"/>
        </w:rPr>
        <w:t>.</w:t>
      </w:r>
      <w:r w:rsidRPr="005F6C43">
        <w:rPr>
          <w:b/>
          <w:sz w:val="24"/>
          <w:szCs w:val="24"/>
        </w:rPr>
        <w:t>Описание основных факторов риска, связанных с деятельностью предприятия.</w:t>
      </w:r>
    </w:p>
    <w:p w:rsidR="00EB2708" w:rsidRPr="005F6C43" w:rsidRDefault="00EB2708" w:rsidP="00FD4D47">
      <w:pPr>
        <w:pStyle w:val="a6"/>
        <w:ind w:left="113" w:right="113" w:firstLine="340"/>
        <w:jc w:val="left"/>
        <w:rPr>
          <w:i w:val="0"/>
          <w:sz w:val="22"/>
          <w:szCs w:val="22"/>
        </w:rPr>
      </w:pP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Основными факторами риска являются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 xml:space="preserve"> 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а) Отраслевые риски: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1</w:t>
      </w:r>
      <w:r w:rsidRPr="00551BE7">
        <w:rPr>
          <w:sz w:val="24"/>
          <w:szCs w:val="24"/>
        </w:rPr>
        <w:t>.Усиливающаяся конкуренция на рынке кондитерских изделий, требующая оперативности и гибкости в принятии решений в плане модернизации производственных мощностей.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Степень возможности наступления риска – высокая.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Слабые стороны предприятия в ситуации конкурентного окружения:</w:t>
      </w:r>
    </w:p>
    <w:p w:rsidR="005F6C43" w:rsidRPr="00551BE7" w:rsidRDefault="005F6C43" w:rsidP="005F6C43">
      <w:pPr>
        <w:pStyle w:val="a6"/>
        <w:numPr>
          <w:ilvl w:val="0"/>
          <w:numId w:val="3"/>
        </w:numPr>
        <w:tabs>
          <w:tab w:val="left" w:pos="426"/>
        </w:tabs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Относительно высокий уровень отпускных цен на аналогичную продукцию других производителей.</w:t>
      </w:r>
    </w:p>
    <w:p w:rsidR="005F6C43" w:rsidRPr="00551BE7" w:rsidRDefault="005F6C43" w:rsidP="005F6C43">
      <w:pPr>
        <w:pStyle w:val="a6"/>
        <w:numPr>
          <w:ilvl w:val="0"/>
          <w:numId w:val="4"/>
        </w:numPr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Недостаточное пополнение ассортимента новинками.</w:t>
      </w:r>
    </w:p>
    <w:p w:rsidR="005F6C43" w:rsidRPr="00551BE7" w:rsidRDefault="005F6C43" w:rsidP="005F6C43">
      <w:pPr>
        <w:pStyle w:val="a6"/>
        <w:numPr>
          <w:ilvl w:val="0"/>
          <w:numId w:val="4"/>
        </w:numPr>
        <w:ind w:left="113" w:right="113" w:firstLine="340"/>
        <w:jc w:val="left"/>
        <w:rPr>
          <w:i w:val="0"/>
          <w:sz w:val="24"/>
          <w:szCs w:val="24"/>
        </w:rPr>
      </w:pPr>
      <w:proofErr w:type="gramStart"/>
      <w:r w:rsidRPr="00551BE7">
        <w:rPr>
          <w:i w:val="0"/>
          <w:sz w:val="24"/>
          <w:szCs w:val="24"/>
        </w:rPr>
        <w:t>низкая</w:t>
      </w:r>
      <w:proofErr w:type="gramEnd"/>
      <w:r w:rsidRPr="00551BE7">
        <w:rPr>
          <w:i w:val="0"/>
          <w:sz w:val="24"/>
          <w:szCs w:val="24"/>
        </w:rPr>
        <w:t xml:space="preserve"> </w:t>
      </w:r>
      <w:proofErr w:type="spellStart"/>
      <w:r w:rsidRPr="00551BE7">
        <w:rPr>
          <w:i w:val="0"/>
          <w:sz w:val="24"/>
          <w:szCs w:val="24"/>
        </w:rPr>
        <w:t>представленность</w:t>
      </w:r>
      <w:proofErr w:type="spellEnd"/>
      <w:r w:rsidRPr="00551BE7">
        <w:rPr>
          <w:i w:val="0"/>
          <w:sz w:val="24"/>
          <w:szCs w:val="24"/>
        </w:rPr>
        <w:t xml:space="preserve"> продукции в федеральных сетях.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Возможные последствия:</w:t>
      </w:r>
    </w:p>
    <w:p w:rsidR="005F6C43" w:rsidRPr="00551BE7" w:rsidRDefault="005F6C43" w:rsidP="005F6C43">
      <w:pPr>
        <w:pStyle w:val="a6"/>
        <w:numPr>
          <w:ilvl w:val="0"/>
          <w:numId w:val="3"/>
        </w:numPr>
        <w:tabs>
          <w:tab w:val="left" w:pos="142"/>
          <w:tab w:val="left" w:pos="426"/>
        </w:tabs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Снижение лояльности покупателей.</w:t>
      </w:r>
    </w:p>
    <w:p w:rsidR="005F6C43" w:rsidRPr="00551BE7" w:rsidRDefault="005F6C43" w:rsidP="005F6C43">
      <w:pPr>
        <w:pStyle w:val="a6"/>
        <w:numPr>
          <w:ilvl w:val="0"/>
          <w:numId w:val="3"/>
        </w:numPr>
        <w:tabs>
          <w:tab w:val="left" w:pos="284"/>
          <w:tab w:val="left" w:pos="426"/>
        </w:tabs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Потеря объемов продаж и как следствие невозможность удержания финансовой устойчивости.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Меры по снижению рисков:</w:t>
      </w:r>
    </w:p>
    <w:p w:rsidR="005F6C43" w:rsidRPr="00551BE7" w:rsidRDefault="005F6C43" w:rsidP="005F6C43">
      <w:pPr>
        <w:numPr>
          <w:ilvl w:val="0"/>
          <w:numId w:val="5"/>
        </w:numPr>
        <w:tabs>
          <w:tab w:val="left" w:pos="426"/>
        </w:tabs>
        <w:ind w:left="113" w:right="113" w:firstLine="340"/>
      </w:pPr>
      <w:r w:rsidRPr="00551BE7">
        <w:t xml:space="preserve">Приближение цены на продукцию «ТАКФ» к ценам, реально сложившимся на рынке. </w:t>
      </w:r>
    </w:p>
    <w:p w:rsidR="005F6C43" w:rsidRPr="00551BE7" w:rsidRDefault="005F6C43" w:rsidP="005F6C43">
      <w:pPr>
        <w:numPr>
          <w:ilvl w:val="0"/>
          <w:numId w:val="6"/>
        </w:numPr>
        <w:ind w:left="113" w:right="113" w:firstLine="340"/>
      </w:pPr>
      <w:r w:rsidRPr="00551BE7">
        <w:t>Быстрый вывод новых современных продуктов.</w:t>
      </w:r>
    </w:p>
    <w:p w:rsidR="005F6C43" w:rsidRPr="00551BE7" w:rsidRDefault="005F6C43" w:rsidP="005F6C43">
      <w:pPr>
        <w:numPr>
          <w:ilvl w:val="0"/>
          <w:numId w:val="6"/>
        </w:numPr>
        <w:ind w:left="113" w:right="113" w:firstLine="340"/>
      </w:pPr>
      <w:r w:rsidRPr="00551BE7">
        <w:t>Предоставление покупателям аналогичных с другими производителями условий продаж.</w:t>
      </w:r>
    </w:p>
    <w:p w:rsidR="005F6C43" w:rsidRPr="00551BE7" w:rsidRDefault="005F6C43" w:rsidP="005F6C43">
      <w:pPr>
        <w:numPr>
          <w:ilvl w:val="0"/>
          <w:numId w:val="6"/>
        </w:numPr>
        <w:tabs>
          <w:tab w:val="left" w:pos="284"/>
        </w:tabs>
        <w:ind w:left="113" w:right="113" w:firstLine="340"/>
      </w:pPr>
      <w:r w:rsidRPr="00551BE7">
        <w:t>Усиление развития новых каналов продаж, работа с сетевыми компаниями федерального и местного уровня.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sz w:val="24"/>
          <w:szCs w:val="24"/>
        </w:rPr>
      </w:pPr>
    </w:p>
    <w:p w:rsidR="005F6C43" w:rsidRPr="00551BE7" w:rsidRDefault="005F6C43" w:rsidP="005F6C43">
      <w:pPr>
        <w:pStyle w:val="a6"/>
        <w:ind w:left="113" w:right="113" w:firstLine="340"/>
        <w:jc w:val="left"/>
        <w:rPr>
          <w:sz w:val="24"/>
          <w:szCs w:val="24"/>
        </w:rPr>
      </w:pPr>
      <w:r w:rsidRPr="00551BE7">
        <w:rPr>
          <w:sz w:val="24"/>
          <w:szCs w:val="24"/>
        </w:rPr>
        <w:t xml:space="preserve">2. Риск изменения цен на основные виды сырья, и материалов связанный как с сезонным колебанием цен, так и общее повышение цен, вызванное падением курса рубля и </w:t>
      </w:r>
      <w:proofErr w:type="spellStart"/>
      <w:r w:rsidRPr="00551BE7">
        <w:rPr>
          <w:sz w:val="24"/>
          <w:szCs w:val="24"/>
        </w:rPr>
        <w:t>глабальными</w:t>
      </w:r>
      <w:proofErr w:type="spellEnd"/>
      <w:r w:rsidRPr="00551BE7">
        <w:rPr>
          <w:sz w:val="24"/>
          <w:szCs w:val="24"/>
        </w:rPr>
        <w:t xml:space="preserve"> </w:t>
      </w:r>
      <w:proofErr w:type="gramStart"/>
      <w:r w:rsidRPr="00551BE7">
        <w:rPr>
          <w:sz w:val="24"/>
          <w:szCs w:val="24"/>
        </w:rPr>
        <w:t>экономическими</w:t>
      </w:r>
      <w:proofErr w:type="gramEnd"/>
      <w:r w:rsidRPr="00551BE7">
        <w:rPr>
          <w:sz w:val="24"/>
          <w:szCs w:val="24"/>
        </w:rPr>
        <w:t xml:space="preserve"> </w:t>
      </w:r>
      <w:proofErr w:type="spellStart"/>
      <w:r w:rsidRPr="00551BE7">
        <w:rPr>
          <w:sz w:val="24"/>
          <w:szCs w:val="24"/>
        </w:rPr>
        <w:t>ихменениями</w:t>
      </w:r>
      <w:proofErr w:type="spellEnd"/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Степень возможности наступления риска – высокая.</w:t>
      </w:r>
    </w:p>
    <w:p w:rsidR="005F6C43" w:rsidRPr="00551BE7" w:rsidRDefault="005F6C43" w:rsidP="005F6C43">
      <w:pPr>
        <w:pStyle w:val="a6"/>
        <w:tabs>
          <w:tab w:val="left" w:pos="567"/>
          <w:tab w:val="left" w:pos="851"/>
        </w:tabs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Возможные последствия:</w:t>
      </w:r>
    </w:p>
    <w:p w:rsidR="005F6C43" w:rsidRPr="00551BE7" w:rsidRDefault="005F6C43" w:rsidP="005F6C43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lastRenderedPageBreak/>
        <w:t>Потеря маржинального дохода, недостаток собственных средств.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Меры по снижению рисков:</w:t>
      </w:r>
    </w:p>
    <w:p w:rsidR="005F6C43" w:rsidRPr="00551BE7" w:rsidRDefault="005F6C43" w:rsidP="005F6C43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Отбор поставщиков с применением конкурсных процедур;</w:t>
      </w:r>
    </w:p>
    <w:p w:rsidR="005F6C43" w:rsidRPr="00551BE7" w:rsidRDefault="005F6C43" w:rsidP="005F6C43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Контрактация объемов закупок на основе прогноза колебаний рыночных цен;</w:t>
      </w:r>
    </w:p>
    <w:p w:rsidR="005F6C43" w:rsidRPr="00551BE7" w:rsidRDefault="005F6C43" w:rsidP="005F6C43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 xml:space="preserve">Снижение цен на масштабах закупаемых </w:t>
      </w:r>
      <w:proofErr w:type="gramStart"/>
      <w:r w:rsidRPr="00551BE7">
        <w:rPr>
          <w:i w:val="0"/>
          <w:sz w:val="24"/>
          <w:szCs w:val="24"/>
        </w:rPr>
        <w:t>партий</w:t>
      </w:r>
      <w:proofErr w:type="gramEnd"/>
      <w:r w:rsidRPr="00551BE7">
        <w:rPr>
          <w:i w:val="0"/>
          <w:sz w:val="24"/>
          <w:szCs w:val="24"/>
        </w:rPr>
        <w:t xml:space="preserve">  в рамках законтрактованных в рамках КБК объемов.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б) Макроэкономические риски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pStyle w:val="a6"/>
        <w:ind w:left="360" w:right="113" w:firstLine="0"/>
        <w:jc w:val="left"/>
        <w:rPr>
          <w:sz w:val="24"/>
          <w:szCs w:val="24"/>
        </w:rPr>
      </w:pPr>
      <w:r w:rsidRPr="00551BE7">
        <w:rPr>
          <w:sz w:val="24"/>
          <w:szCs w:val="24"/>
        </w:rPr>
        <w:t>1. Риски, связанные с увеличением курса валют по отношению к рублю;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Степень возможности наступления риска – высокая.</w:t>
      </w:r>
    </w:p>
    <w:p w:rsidR="005F6C43" w:rsidRPr="00551BE7" w:rsidRDefault="005F6C43" w:rsidP="005F6C43">
      <w:pPr>
        <w:pStyle w:val="a6"/>
        <w:tabs>
          <w:tab w:val="left" w:pos="567"/>
          <w:tab w:val="left" w:pos="851"/>
        </w:tabs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Возможные последствия:</w:t>
      </w:r>
    </w:p>
    <w:p w:rsidR="005F6C43" w:rsidRPr="00551BE7" w:rsidRDefault="005F6C43" w:rsidP="005F6C43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Потеря маржинального дохода, недостаток собственных средств.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Меры по снижению рисков:</w:t>
      </w:r>
    </w:p>
    <w:p w:rsidR="005F6C43" w:rsidRPr="00551BE7" w:rsidRDefault="005F6C43" w:rsidP="005F6C43">
      <w:pPr>
        <w:pStyle w:val="a6"/>
        <w:numPr>
          <w:ilvl w:val="0"/>
          <w:numId w:val="5"/>
        </w:numPr>
        <w:ind w:right="113" w:hanging="294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Консервативный подход к формированию бюджета Общества</w:t>
      </w:r>
    </w:p>
    <w:p w:rsidR="005F6C43" w:rsidRPr="00551BE7" w:rsidRDefault="005F6C43" w:rsidP="005F6C43">
      <w:pPr>
        <w:pStyle w:val="a6"/>
        <w:ind w:left="453" w:right="113" w:firstLine="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pStyle w:val="a6"/>
        <w:ind w:left="360" w:right="113" w:firstLine="0"/>
        <w:jc w:val="left"/>
        <w:rPr>
          <w:sz w:val="24"/>
          <w:szCs w:val="24"/>
        </w:rPr>
      </w:pPr>
      <w:r w:rsidRPr="00551BE7">
        <w:rPr>
          <w:sz w:val="24"/>
          <w:szCs w:val="24"/>
        </w:rPr>
        <w:t>2. Риски, связанные с несовершенством системы налогообложения, нестабильностью ситуации на финансовых и товарных рынках, инфляции, изменения банковских процентов.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 xml:space="preserve"> 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Степень возможности наступления риска – средняя.  Общество не привлекает заемные средства. Общество имеет возможность оперативно регулировать наценку для компенсации инфляционных издержек.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 xml:space="preserve">в) Правовые риски 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ind w:left="113" w:right="113" w:firstLine="340"/>
      </w:pPr>
      <w:r w:rsidRPr="00551BE7">
        <w:t xml:space="preserve">Правовые риски Общества, связанные с изменением валютного, налогового, таможенного и лицензионного законодательства, теоретически присутствуют, но являются незначительными. </w:t>
      </w:r>
    </w:p>
    <w:p w:rsidR="005F6C43" w:rsidRPr="00551BE7" w:rsidRDefault="005F6C43" w:rsidP="005F6C43">
      <w:pPr>
        <w:ind w:left="113" w:right="113" w:firstLine="340"/>
      </w:pPr>
      <w:r w:rsidRPr="00551BE7">
        <w:t>Общество  строит свою деятельность на четком соответствии требованиям законодательства, отслеживает и своевременно реагирует на изменение в них, а также стремится к конструктивному диалогу с регулирующими и контролирующими органами в вопросах интерпретации норм законодательства.</w:t>
      </w:r>
    </w:p>
    <w:p w:rsidR="005F6C43" w:rsidRPr="00551BE7" w:rsidRDefault="005F6C43" w:rsidP="005F6C43">
      <w:pPr>
        <w:ind w:left="113" w:right="113" w:firstLine="340"/>
      </w:pP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551BE7">
        <w:rPr>
          <w:i w:val="0"/>
          <w:sz w:val="24"/>
          <w:szCs w:val="24"/>
        </w:rPr>
        <w:t>г)  Риски, связанные с  операционной деятельностью предприятия:</w:t>
      </w:r>
    </w:p>
    <w:p w:rsidR="005F6C43" w:rsidRPr="00551BE7" w:rsidRDefault="005F6C43" w:rsidP="005F6C43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5F6C43" w:rsidRPr="00551BE7" w:rsidRDefault="005F6C43" w:rsidP="005F6C43">
      <w:pPr>
        <w:numPr>
          <w:ilvl w:val="0"/>
          <w:numId w:val="9"/>
        </w:numPr>
        <w:ind w:left="113" w:right="113" w:firstLine="340"/>
      </w:pPr>
      <w:r w:rsidRPr="00551BE7">
        <w:t>Высокая степень изношенности и морального старения оборудования  может привести к срыву выполнения запланированных объемов производства;</w:t>
      </w:r>
    </w:p>
    <w:p w:rsidR="005F6C43" w:rsidRPr="00551BE7" w:rsidRDefault="005F6C43" w:rsidP="005F6C43">
      <w:pPr>
        <w:numPr>
          <w:ilvl w:val="0"/>
          <w:numId w:val="9"/>
        </w:numPr>
        <w:ind w:left="113" w:right="113" w:firstLine="340"/>
      </w:pPr>
      <w:r w:rsidRPr="00551BE7">
        <w:t>Недостаточная степень механизации и автоматизации производственных процессов влечет за собой большой процент ручного труда и низкую производительность труда.</w:t>
      </w:r>
    </w:p>
    <w:p w:rsidR="005F6C43" w:rsidRPr="00127C21" w:rsidRDefault="005F6C43" w:rsidP="005F6C43">
      <w:pPr>
        <w:ind w:left="113" w:right="113" w:firstLine="340"/>
      </w:pPr>
      <w:r w:rsidRPr="00551BE7">
        <w:t>Решение данных проблем видится в реализации запланированных проектов реконструкции предприятия и модернизации производства. Общество участвует</w:t>
      </w:r>
    </w:p>
    <w:p w:rsidR="005F6C43" w:rsidRDefault="005F6C43" w:rsidP="00DB4D17">
      <w:pPr>
        <w:pStyle w:val="a6"/>
        <w:ind w:right="113" w:firstLine="0"/>
        <w:jc w:val="left"/>
        <w:rPr>
          <w:i w:val="0"/>
          <w:sz w:val="22"/>
          <w:szCs w:val="22"/>
        </w:rPr>
      </w:pPr>
    </w:p>
    <w:p w:rsidR="005F6C43" w:rsidRPr="00E04707" w:rsidRDefault="005F6C43" w:rsidP="00DB4D17">
      <w:pPr>
        <w:pStyle w:val="a6"/>
        <w:ind w:right="113" w:firstLine="0"/>
        <w:jc w:val="left"/>
        <w:rPr>
          <w:i w:val="0"/>
          <w:sz w:val="22"/>
          <w:szCs w:val="22"/>
        </w:rPr>
      </w:pPr>
    </w:p>
    <w:p w:rsidR="00DB4D17" w:rsidRPr="003E1D95" w:rsidRDefault="00EB2708" w:rsidP="00DB4D17">
      <w:pPr>
        <w:ind w:left="113" w:right="113" w:firstLine="340"/>
        <w:rPr>
          <w:b/>
          <w:i/>
        </w:rPr>
      </w:pPr>
      <w:r w:rsidRPr="003E1D95">
        <w:rPr>
          <w:b/>
          <w:i/>
          <w:sz w:val="22"/>
          <w:szCs w:val="22"/>
        </w:rPr>
        <w:t>1</w:t>
      </w:r>
      <w:r w:rsidR="00B5030B" w:rsidRPr="003E1D95">
        <w:rPr>
          <w:b/>
          <w:i/>
          <w:sz w:val="22"/>
          <w:szCs w:val="22"/>
        </w:rPr>
        <w:t>2</w:t>
      </w:r>
      <w:r w:rsidRPr="003E1D95">
        <w:rPr>
          <w:b/>
          <w:i/>
          <w:sz w:val="22"/>
          <w:szCs w:val="22"/>
        </w:rPr>
        <w:t>.</w:t>
      </w:r>
      <w:r w:rsidR="00891BAD" w:rsidRPr="003E1D95">
        <w:rPr>
          <w:b/>
          <w:i/>
          <w:sz w:val="22"/>
          <w:szCs w:val="22"/>
        </w:rPr>
        <w:t xml:space="preserve"> </w:t>
      </w:r>
      <w:r w:rsidRPr="003E1D95">
        <w:rPr>
          <w:b/>
          <w:i/>
        </w:rPr>
        <w:t>Перечень совершенных обществом в отчетном году сделок, признаваемых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ее существенных условий и органа управления общества, принявшего решение о ее одобрении</w:t>
      </w:r>
      <w:r w:rsidR="00DB4D17" w:rsidRPr="003E1D95">
        <w:rPr>
          <w:b/>
          <w:i/>
        </w:rPr>
        <w:t>.</w:t>
      </w:r>
    </w:p>
    <w:p w:rsidR="008C2B84" w:rsidRPr="003E1D95" w:rsidRDefault="008C2B84" w:rsidP="00DB4D17">
      <w:pPr>
        <w:ind w:left="113" w:right="113" w:firstLine="340"/>
        <w:rPr>
          <w:b/>
          <w:i/>
        </w:rPr>
      </w:pPr>
    </w:p>
    <w:p w:rsidR="00D41CE0" w:rsidRPr="008C2B84" w:rsidRDefault="008C2B84" w:rsidP="008C2B84">
      <w:pPr>
        <w:ind w:left="113" w:right="113" w:firstLine="340"/>
        <w:jc w:val="both"/>
        <w:rPr>
          <w:b/>
          <w:i/>
        </w:rPr>
      </w:pPr>
      <w:r w:rsidRPr="003E1D95">
        <w:t xml:space="preserve"> </w:t>
      </w:r>
      <w:r w:rsidR="00945BC4" w:rsidRPr="003E1D95">
        <w:t xml:space="preserve">  </w:t>
      </w:r>
      <w:r w:rsidRPr="003E1D95">
        <w:t>В отчетном году сделок, признаваемых крупными сделками, а также иных сделок, на совершение которых в соответствии с Уставом Общества распространяется порядок одобрения крупных сделок, не совершалось.</w:t>
      </w:r>
    </w:p>
    <w:p w:rsidR="007B20BC" w:rsidRDefault="007B20BC" w:rsidP="007B20BC">
      <w:pPr>
        <w:ind w:left="113" w:right="113" w:firstLine="340"/>
        <w:jc w:val="both"/>
        <w:rPr>
          <w:b/>
          <w:i/>
          <w:sz w:val="22"/>
          <w:szCs w:val="22"/>
        </w:rPr>
      </w:pPr>
    </w:p>
    <w:p w:rsidR="00DC2BF2" w:rsidRPr="00A27A61" w:rsidRDefault="00DC2BF2" w:rsidP="00CC3E52">
      <w:pPr>
        <w:ind w:right="113"/>
        <w:rPr>
          <w:b/>
          <w:i/>
          <w:sz w:val="22"/>
          <w:szCs w:val="22"/>
        </w:rPr>
      </w:pPr>
    </w:p>
    <w:p w:rsidR="00EB2708" w:rsidRPr="00A27A61" w:rsidRDefault="00831D2B" w:rsidP="00E879A9">
      <w:pPr>
        <w:ind w:left="113" w:right="113" w:firstLine="340"/>
        <w:jc w:val="center"/>
        <w:rPr>
          <w:b/>
          <w:i/>
        </w:rPr>
      </w:pPr>
      <w:r w:rsidRPr="00A27A61">
        <w:rPr>
          <w:b/>
          <w:i/>
        </w:rPr>
        <w:lastRenderedPageBreak/>
        <w:t>1</w:t>
      </w:r>
      <w:r w:rsidR="00B5030B" w:rsidRPr="00A27A61">
        <w:rPr>
          <w:b/>
          <w:i/>
        </w:rPr>
        <w:t>3</w:t>
      </w:r>
      <w:r w:rsidR="00EB2708" w:rsidRPr="00A27A61">
        <w:rPr>
          <w:b/>
          <w:i/>
        </w:rPr>
        <w:t>. Перечень совершенных обществом в отчетном году сделок, признаваемых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 ее одобрении.</w:t>
      </w:r>
    </w:p>
    <w:p w:rsidR="008F309C" w:rsidRPr="00A27A61" w:rsidRDefault="008F309C" w:rsidP="008F309C">
      <w:p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</w:rPr>
      </w:pPr>
    </w:p>
    <w:p w:rsidR="00945BC4" w:rsidRPr="00A27A61" w:rsidRDefault="00945BC4" w:rsidP="00945BC4">
      <w:pPr>
        <w:autoSpaceDE w:val="0"/>
        <w:autoSpaceDN w:val="0"/>
        <w:adjustRightInd w:val="0"/>
        <w:jc w:val="both"/>
        <w:rPr>
          <w:rFonts w:ascii="Times" w:hAnsi="Times" w:cs="Times"/>
        </w:rPr>
      </w:pPr>
      <w:r w:rsidRPr="00A27A61">
        <w:rPr>
          <w:rFonts w:ascii="Times" w:hAnsi="Times" w:cs="Times"/>
        </w:rPr>
        <w:t xml:space="preserve">          В отчетном периоде Открытым акционерным обществом «Кондитерская фирма «ТАКФ»                              (далее по тексту – Общество) совершено 17 сделок,  признаваемых в соответствии с Федеральным </w:t>
      </w:r>
      <w:hyperlink r:id="rId8" w:history="1">
        <w:r w:rsidRPr="00A27A61">
          <w:rPr>
            <w:rFonts w:ascii="Times" w:hAnsi="Times" w:cs="Times"/>
          </w:rPr>
          <w:t>законом</w:t>
        </w:r>
      </w:hyperlink>
      <w:r w:rsidRPr="00A27A61">
        <w:rPr>
          <w:rFonts w:ascii="Times" w:hAnsi="Times" w:cs="Times"/>
        </w:rPr>
        <w:t xml:space="preserve">   «Об акционерных обществах»  сделками,  в совершении которых имелась заинтересованность.  </w:t>
      </w:r>
    </w:p>
    <w:p w:rsidR="00945BC4" w:rsidRPr="00563D76" w:rsidRDefault="00945BC4" w:rsidP="00945BC4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  <w:highlight w:val="cyan"/>
        </w:rPr>
      </w:pPr>
    </w:p>
    <w:p w:rsidR="00FD4FC9" w:rsidRPr="002E4AD5" w:rsidRDefault="00FD4FC9" w:rsidP="00FD4FC9">
      <w:pPr>
        <w:pStyle w:val="a4"/>
        <w:ind w:left="113" w:right="113" w:firstLine="454"/>
        <w:rPr>
          <w:rFonts w:ascii="Times" w:hAnsi="Times" w:cs="Times"/>
          <w:b w:val="0"/>
          <w:bCs/>
          <w:sz w:val="24"/>
          <w:szCs w:val="24"/>
        </w:rPr>
      </w:pPr>
      <w:r w:rsidRPr="006E00FA">
        <w:rPr>
          <w:b w:val="0"/>
          <w:sz w:val="24"/>
          <w:szCs w:val="24"/>
        </w:rPr>
        <w:t>1.</w:t>
      </w:r>
      <w:r>
        <w:rPr>
          <w:b w:val="0"/>
          <w:sz w:val="24"/>
          <w:szCs w:val="24"/>
        </w:rPr>
        <w:t xml:space="preserve"> </w:t>
      </w:r>
      <w:r w:rsidRPr="006E00FA">
        <w:rPr>
          <w:b w:val="0"/>
          <w:sz w:val="24"/>
          <w:szCs w:val="24"/>
        </w:rPr>
        <w:t>Договор поставки от 11.01.2021</w:t>
      </w:r>
      <w:r>
        <w:rPr>
          <w:b w:val="0"/>
          <w:sz w:val="24"/>
          <w:szCs w:val="24"/>
        </w:rPr>
        <w:t xml:space="preserve"> </w:t>
      </w:r>
      <w:r w:rsidRPr="006E00FA">
        <w:rPr>
          <w:b w:val="0"/>
          <w:sz w:val="24"/>
          <w:szCs w:val="24"/>
        </w:rPr>
        <w:t>г. № 1-4, между ОАО «ТАКФ</w:t>
      </w:r>
      <w:r>
        <w:rPr>
          <w:b w:val="0"/>
          <w:sz w:val="24"/>
          <w:szCs w:val="24"/>
        </w:rPr>
        <w:t xml:space="preserve">» (Покупатель) </w:t>
      </w:r>
      <w:proofErr w:type="gramStart"/>
      <w:r>
        <w:rPr>
          <w:b w:val="0"/>
          <w:sz w:val="24"/>
          <w:szCs w:val="24"/>
        </w:rPr>
        <w:t>и ООО</w:t>
      </w:r>
      <w:proofErr w:type="gramEnd"/>
      <w:r>
        <w:rPr>
          <w:b w:val="0"/>
          <w:sz w:val="24"/>
          <w:szCs w:val="24"/>
        </w:rPr>
        <w:t xml:space="preserve"> «</w:t>
      </w:r>
      <w:proofErr w:type="spellStart"/>
      <w:r>
        <w:rPr>
          <w:b w:val="0"/>
          <w:sz w:val="24"/>
          <w:szCs w:val="24"/>
        </w:rPr>
        <w:t>Промсахар</w:t>
      </w:r>
      <w:proofErr w:type="spellEnd"/>
      <w:r>
        <w:rPr>
          <w:b w:val="0"/>
          <w:sz w:val="24"/>
          <w:szCs w:val="24"/>
        </w:rPr>
        <w:t xml:space="preserve">» </w:t>
      </w:r>
      <w:r w:rsidRPr="00624BF9">
        <w:rPr>
          <w:b w:val="0"/>
          <w:sz w:val="24"/>
          <w:szCs w:val="24"/>
        </w:rPr>
        <w:t>(Поставщик).</w:t>
      </w:r>
      <w:r w:rsidRPr="006E00FA">
        <w:rPr>
          <w:b w:val="0"/>
          <w:sz w:val="24"/>
          <w:szCs w:val="24"/>
        </w:rPr>
        <w:t xml:space="preserve"> Поставщик обязуется поставить Покупателю  </w:t>
      </w:r>
      <w:r w:rsidRPr="006E00FA">
        <w:rPr>
          <w:b w:val="0"/>
          <w:bCs/>
          <w:color w:val="000000"/>
          <w:sz w:val="24"/>
          <w:szCs w:val="24"/>
        </w:rPr>
        <w:t>сырье (сахар) для производства кондитерских изделий в соответствии с договором.</w:t>
      </w:r>
      <w:r w:rsidRPr="006E00FA">
        <w:rPr>
          <w:b w:val="0"/>
          <w:bCs/>
          <w:sz w:val="24"/>
          <w:szCs w:val="24"/>
        </w:rPr>
        <w:t xml:space="preserve"> Сумма договора не должна превышать  30 млн. руб. Договор вступает в силу с момента подписания и действует до 31.12.2021 г. Заинтересованные лица: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</w:p>
    <w:p w:rsidR="00FD4FC9" w:rsidRPr="00AC6026" w:rsidRDefault="00FD4FC9" w:rsidP="00FD4FC9">
      <w:pPr>
        <w:pStyle w:val="a4"/>
        <w:tabs>
          <w:tab w:val="left" w:pos="426"/>
        </w:tabs>
        <w:ind w:left="113" w:right="113"/>
        <w:rPr>
          <w:b w:val="0"/>
          <w:bCs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     </w:t>
      </w:r>
      <w:r w:rsidRPr="00002085">
        <w:rPr>
          <w:b w:val="0"/>
          <w:bCs/>
          <w:color w:val="000000"/>
          <w:sz w:val="24"/>
          <w:szCs w:val="24"/>
        </w:rPr>
        <w:t>2. Договор страхования от 05.03.2021 г. № ГС39-ДМЮЛ/009064, между ОАО «ТАКФ» (Страхователь) и АО «ГУТА-Страхование» (Страховщик). Выплата страхового вознаграждения при наступлении страхового случая. Страховая премия составляет 278114 рублей, оплата всей страховой</w:t>
      </w:r>
      <w:r>
        <w:rPr>
          <w:b w:val="0"/>
          <w:bCs/>
          <w:color w:val="000000"/>
          <w:sz w:val="24"/>
          <w:szCs w:val="24"/>
        </w:rPr>
        <w:t xml:space="preserve"> премии не позднее 31.03.2021 г. </w:t>
      </w:r>
      <w:r w:rsidRPr="00002085">
        <w:rPr>
          <w:b w:val="0"/>
          <w:bCs/>
          <w:color w:val="000000"/>
          <w:sz w:val="24"/>
          <w:szCs w:val="24"/>
        </w:rPr>
        <w:t>Срок де</w:t>
      </w:r>
      <w:r>
        <w:rPr>
          <w:b w:val="0"/>
          <w:bCs/>
          <w:color w:val="000000"/>
          <w:sz w:val="24"/>
          <w:szCs w:val="24"/>
        </w:rPr>
        <w:t>йствия договора до 31.03.2022 г.</w:t>
      </w:r>
      <w:r w:rsidRPr="00002085">
        <w:rPr>
          <w:b w:val="0"/>
          <w:bCs/>
          <w:color w:val="000000"/>
          <w:sz w:val="24"/>
          <w:szCs w:val="24"/>
        </w:rPr>
        <w:t xml:space="preserve"> Заинтересованные лица:</w:t>
      </w:r>
      <w:r w:rsidRPr="00002085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             </w:t>
      </w:r>
      <w:r w:rsidRPr="00002085">
        <w:rPr>
          <w:b w:val="0"/>
          <w:bCs/>
          <w:sz w:val="24"/>
          <w:szCs w:val="24"/>
        </w:rPr>
        <w:t>Петров Александр Юрьевич, Петров Алексей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</w:p>
    <w:p w:rsidR="00FD4FC9" w:rsidRPr="00247450" w:rsidRDefault="00FD4FC9" w:rsidP="00FD4FC9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</w:t>
      </w:r>
      <w:r w:rsidRPr="00002085">
        <w:rPr>
          <w:rFonts w:ascii="Times" w:hAnsi="Times" w:cs="Times"/>
          <w:bCs/>
          <w:color w:val="000000"/>
          <w:sz w:val="24"/>
          <w:szCs w:val="24"/>
        </w:rPr>
        <w:t>3.</w:t>
      </w:r>
      <w:r w:rsidRPr="0000208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Сделка, размер которой составлял два или более процента балансовой стоимости активов: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</w:t>
      </w:r>
    </w:p>
    <w:p w:rsidR="00FD4FC9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C7278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Договор поставки от 05.04.2021 г. № ТАКФ-21/87, между ОАО «ТАКФ» (Покупатель) и ОАО «РОТ ФРОНТ» (Поставщик)</w:t>
      </w:r>
      <w:r w:rsidRPr="002C7278">
        <w:rPr>
          <w:rFonts w:ascii="Times" w:hAnsi="Times" w:cs="Times"/>
          <w:b w:val="0"/>
          <w:sz w:val="24"/>
          <w:szCs w:val="24"/>
        </w:rPr>
        <w:t xml:space="preserve">. Поставщик обязуется поставить Покупателю  </w:t>
      </w:r>
      <w:r w:rsidRPr="002C7278">
        <w:rPr>
          <w:rFonts w:ascii="Times" w:hAnsi="Times" w:cs="Times"/>
          <w:b w:val="0"/>
          <w:bCs/>
          <w:color w:val="000000"/>
          <w:sz w:val="24"/>
          <w:szCs w:val="24"/>
        </w:rPr>
        <w:t>сырье (какао-масло) для производства кондитерских изделий в соответствии с договором. Сумма договора не должна превышать 50 млн. рублей</w:t>
      </w:r>
      <w:r w:rsidRPr="002C7278">
        <w:rPr>
          <w:rFonts w:ascii="Times" w:hAnsi="Times" w:cs="Times"/>
          <w:bCs/>
          <w:color w:val="000000"/>
          <w:sz w:val="24"/>
          <w:szCs w:val="24"/>
        </w:rPr>
        <w:t xml:space="preserve">.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Договор вступает в силу с момента подписания и действует до </w:t>
      </w:r>
      <w:r>
        <w:rPr>
          <w:rFonts w:ascii="Times" w:hAnsi="Times" w:cs="Times"/>
          <w:b w:val="0"/>
          <w:bCs/>
          <w:sz w:val="24"/>
          <w:szCs w:val="24"/>
        </w:rPr>
        <w:t>05.04</w:t>
      </w:r>
      <w:r w:rsidRPr="002E4AD5">
        <w:rPr>
          <w:rFonts w:ascii="Times" w:hAnsi="Times" w:cs="Times"/>
          <w:b w:val="0"/>
          <w:bCs/>
          <w:sz w:val="24"/>
          <w:szCs w:val="24"/>
        </w:rPr>
        <w:t>.202</w:t>
      </w:r>
      <w:r>
        <w:rPr>
          <w:rFonts w:ascii="Times" w:hAnsi="Times" w:cs="Times"/>
          <w:b w:val="0"/>
          <w:bCs/>
          <w:sz w:val="24"/>
          <w:szCs w:val="24"/>
        </w:rPr>
        <w:t>2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г.</w:t>
      </w:r>
      <w:r>
        <w:rPr>
          <w:rFonts w:ascii="Times" w:hAnsi="Times" w:cs="Times"/>
          <w:b w:val="0"/>
          <w:bCs/>
          <w:sz w:val="24"/>
          <w:szCs w:val="24"/>
        </w:rPr>
        <w:t xml:space="preserve">, с правом пролонгации на каждый последующий календарный год. </w:t>
      </w:r>
    </w:p>
    <w:p w:rsidR="00FD4FC9" w:rsidRPr="002C7278" w:rsidRDefault="00FD4FC9" w:rsidP="00FD4FC9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         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Заинтересованные лица:  </w:t>
      </w:r>
    </w:p>
    <w:p w:rsidR="00FD4FC9" w:rsidRDefault="00FD4FC9" w:rsidP="00FD4FC9">
      <w:pPr>
        <w:tabs>
          <w:tab w:val="left" w:pos="567"/>
        </w:tabs>
        <w:jc w:val="both"/>
        <w:rPr>
          <w:rFonts w:ascii="Times" w:hAnsi="Times" w:cs="Times"/>
          <w:i/>
          <w:noProof/>
        </w:rPr>
      </w:pPr>
      <w:r>
        <w:rPr>
          <w:rFonts w:ascii="Times" w:hAnsi="Times" w:cs="Times"/>
          <w:bCs/>
          <w:color w:val="000000"/>
        </w:rPr>
        <w:t xml:space="preserve">          </w:t>
      </w:r>
      <w:r w:rsidRPr="00197B83">
        <w:rPr>
          <w:rFonts w:ascii="Times" w:hAnsi="Times" w:cs="Times"/>
          <w:bCs/>
          <w:color w:val="000000"/>
        </w:rPr>
        <w:t>3</w:t>
      </w:r>
      <w:r w:rsidRPr="00197B83">
        <w:rPr>
          <w:rFonts w:ascii="Times" w:hAnsi="Times" w:cs="Times"/>
          <w:bCs/>
        </w:rPr>
        <w:t>.1. Харин Алексей Анатольевич</w:t>
      </w:r>
      <w:r>
        <w:rPr>
          <w:rFonts w:ascii="Times" w:hAnsi="Times" w:cs="Times"/>
          <w:bCs/>
        </w:rPr>
        <w:t>,</w:t>
      </w:r>
      <w:r w:rsidRPr="00197B83">
        <w:rPr>
          <w:rFonts w:ascii="Times" w:hAnsi="Times" w:cs="Times"/>
          <w:bCs/>
        </w:rPr>
        <w:t xml:space="preserve">  Петров Александр Юрьевич </w:t>
      </w:r>
      <w:r w:rsidRPr="00197B83">
        <w:rPr>
          <w:rFonts w:ascii="Times" w:hAnsi="Times" w:cs="Times"/>
          <w:b/>
          <w:bCs/>
        </w:rPr>
        <w:t xml:space="preserve">-  </w:t>
      </w:r>
      <w:r w:rsidRPr="00197B83">
        <w:rPr>
          <w:rFonts w:ascii="Times" w:hAnsi="Times" w:cs="Times"/>
        </w:rPr>
        <w:t xml:space="preserve">члены Совета директоров </w:t>
      </w:r>
      <w:r w:rsidRPr="00624BF9">
        <w:rPr>
          <w:rFonts w:ascii="Times" w:hAnsi="Times" w:cs="Times"/>
        </w:rPr>
        <w:t>Общества,</w:t>
      </w:r>
      <w:r w:rsidRPr="00197B83">
        <w:rPr>
          <w:rFonts w:ascii="Times" w:hAnsi="Times" w:cs="Times"/>
        </w:rPr>
        <w:t xml:space="preserve">  занимают должности в органах управления управляющей организации </w:t>
      </w:r>
      <w:r w:rsidRPr="00624BF9">
        <w:rPr>
          <w:rFonts w:ascii="Times" w:hAnsi="Times" w:cs="Times"/>
        </w:rPr>
        <w:t>Общества,</w:t>
      </w:r>
      <w:r w:rsidRPr="00197B83">
        <w:rPr>
          <w:rFonts w:ascii="Times" w:hAnsi="Times" w:cs="Times"/>
        </w:rPr>
        <w:t xml:space="preserve"> занимают должности в органах управления ОАО «РОТ ФРОНТ», занимают должности в органах управления управляющей организации ОАО «РОТ ФРОНТ»</w:t>
      </w:r>
      <w:r w:rsidRPr="00197B83">
        <w:rPr>
          <w:rFonts w:ascii="Times" w:hAnsi="Times" w:cs="Times"/>
          <w:noProof/>
        </w:rPr>
        <w:t>.</w:t>
      </w:r>
      <w:r w:rsidRPr="00197B83">
        <w:rPr>
          <w:rFonts w:ascii="Times" w:hAnsi="Times" w:cs="Times"/>
          <w:i/>
          <w:noProof/>
        </w:rPr>
        <w:t xml:space="preserve">  </w:t>
      </w:r>
    </w:p>
    <w:p w:rsidR="00FD4FC9" w:rsidRPr="002E4AD5" w:rsidRDefault="00FD4FC9" w:rsidP="00FD4FC9">
      <w:pPr>
        <w:pStyle w:val="a4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" w:hAnsi="Times" w:cs="Times"/>
          <w:i/>
          <w:noProof/>
          <w:sz w:val="24"/>
          <w:szCs w:val="24"/>
        </w:rPr>
        <w:t xml:space="preserve">      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Общества не имеют.  </w:t>
      </w:r>
    </w:p>
    <w:p w:rsidR="00FD4FC9" w:rsidRPr="0058696F" w:rsidRDefault="00FD4FC9" w:rsidP="00FD4FC9">
      <w:pPr>
        <w:pStyle w:val="a4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О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АО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«РОТ ФРОНТ»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не имеют.</w:t>
      </w:r>
    </w:p>
    <w:p w:rsidR="00FD4FC9" w:rsidRDefault="00FD4FC9" w:rsidP="00FD4FC9">
      <w:pPr>
        <w:tabs>
          <w:tab w:val="left" w:pos="567"/>
        </w:tabs>
        <w:jc w:val="both"/>
        <w:rPr>
          <w:rFonts w:ascii="Times" w:hAnsi="Times" w:cs="Times"/>
          <w:bCs/>
        </w:rPr>
      </w:pPr>
      <w:r w:rsidRPr="00197B83">
        <w:rPr>
          <w:rFonts w:ascii="Times" w:hAnsi="Times" w:cs="Times"/>
          <w:noProof/>
        </w:rPr>
        <w:t xml:space="preserve">          3.2.</w:t>
      </w:r>
      <w:r>
        <w:rPr>
          <w:rFonts w:ascii="Times" w:hAnsi="Times" w:cs="Times"/>
          <w:noProof/>
        </w:rPr>
        <w:t xml:space="preserve"> </w:t>
      </w:r>
      <w:r w:rsidRPr="00197B83">
        <w:rPr>
          <w:rFonts w:ascii="Times" w:hAnsi="Times" w:cs="Times"/>
          <w:bCs/>
        </w:rPr>
        <w:t>Петров Алексей Юрьевич</w:t>
      </w:r>
      <w:r>
        <w:rPr>
          <w:rFonts w:ascii="Times" w:hAnsi="Times" w:cs="Times"/>
          <w:bCs/>
        </w:rPr>
        <w:t xml:space="preserve"> – член Совета директоров </w:t>
      </w:r>
      <w:r w:rsidRPr="00624BF9">
        <w:rPr>
          <w:rFonts w:ascii="Times" w:hAnsi="Times" w:cs="Times"/>
        </w:rPr>
        <w:t>Общества</w:t>
      </w:r>
      <w:r w:rsidRPr="00624BF9">
        <w:rPr>
          <w:rFonts w:ascii="Times" w:hAnsi="Times" w:cs="Times"/>
          <w:bCs/>
        </w:rPr>
        <w:t>,</w:t>
      </w:r>
      <w:r>
        <w:rPr>
          <w:rFonts w:ascii="Times" w:hAnsi="Times" w:cs="Times"/>
          <w:bCs/>
        </w:rPr>
        <w:t xml:space="preserve"> занимает должности в органах управления управляющей организации </w:t>
      </w:r>
      <w:r w:rsidRPr="00624BF9">
        <w:rPr>
          <w:rFonts w:ascii="Times" w:hAnsi="Times" w:cs="Times"/>
        </w:rPr>
        <w:t>Общества</w:t>
      </w:r>
      <w:r>
        <w:rPr>
          <w:rFonts w:ascii="Times" w:hAnsi="Times" w:cs="Times"/>
          <w:bCs/>
        </w:rPr>
        <w:t>, занимает должности в органах управления управляющей организации ОАО «РОТ ФРОНТ».</w:t>
      </w:r>
    </w:p>
    <w:p w:rsidR="00FD4FC9" w:rsidRPr="002E4AD5" w:rsidRDefault="00FD4FC9" w:rsidP="00FD4FC9">
      <w:pPr>
        <w:pStyle w:val="a4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</w:t>
      </w:r>
      <w:r w:rsidRPr="00624BF9">
        <w:rPr>
          <w:rFonts w:ascii="Times" w:hAnsi="Times" w:cs="Times"/>
          <w:b w:val="0"/>
          <w:sz w:val="24"/>
          <w:szCs w:val="24"/>
        </w:rPr>
        <w:t>Общества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не име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е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т.  </w:t>
      </w:r>
    </w:p>
    <w:p w:rsidR="00FD4FC9" w:rsidRPr="0058696F" w:rsidRDefault="00FD4FC9" w:rsidP="00FD4FC9">
      <w:pPr>
        <w:pStyle w:val="a4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Доли участия в уставном капитале (доли принадлежащих акций)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О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АО </w:t>
      </w:r>
      <w:r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«РОТ ФРОНТ» не имее</w:t>
      </w:r>
      <w:r w:rsidRPr="002E4AD5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т.</w:t>
      </w:r>
    </w:p>
    <w:p w:rsidR="00FD4FC9" w:rsidRDefault="00FD4FC9" w:rsidP="00FD4FC9">
      <w:pPr>
        <w:tabs>
          <w:tab w:val="left" w:pos="567"/>
        </w:tabs>
        <w:jc w:val="both"/>
        <w:rPr>
          <w:rFonts w:ascii="Times" w:hAnsi="Times" w:cs="Times"/>
          <w:color w:val="000000"/>
        </w:rPr>
      </w:pPr>
      <w:r w:rsidRPr="002B53A4">
        <w:rPr>
          <w:rFonts w:ascii="Times" w:hAnsi="Times" w:cs="Times"/>
          <w:noProof/>
        </w:rPr>
        <w:t xml:space="preserve">          3.3.</w:t>
      </w:r>
      <w:r w:rsidRPr="002B53A4">
        <w:rPr>
          <w:rFonts w:ascii="Times" w:hAnsi="Times" w:cs="Times"/>
          <w:b/>
          <w:i/>
          <w:noProof/>
        </w:rPr>
        <w:t xml:space="preserve"> </w:t>
      </w:r>
      <w:r w:rsidRPr="002B53A4">
        <w:rPr>
          <w:rFonts w:ascii="Times" w:hAnsi="Times" w:cs="Times"/>
          <w:noProof/>
        </w:rPr>
        <w:t xml:space="preserve">Общество с ограниченной ответственностью «Объединенные кондитеры» - </w:t>
      </w:r>
      <w:r w:rsidRPr="002B53A4">
        <w:rPr>
          <w:rFonts w:ascii="Times" w:hAnsi="Times" w:cs="Times"/>
          <w:color w:val="000000"/>
        </w:rPr>
        <w:t xml:space="preserve">лицо </w:t>
      </w:r>
      <w:r w:rsidRPr="002B53A4">
        <w:rPr>
          <w:rFonts w:ascii="Times" w:hAnsi="Times" w:cs="Times"/>
          <w:bCs/>
          <w:iCs/>
        </w:rPr>
        <w:t xml:space="preserve">осуществляет полномочия </w:t>
      </w:r>
      <w:r w:rsidRPr="002B53A4">
        <w:rPr>
          <w:rFonts w:ascii="Times" w:hAnsi="Times" w:cs="Times"/>
          <w:color w:val="000000"/>
        </w:rPr>
        <w:t>единолично</w:t>
      </w:r>
      <w:r>
        <w:rPr>
          <w:rFonts w:ascii="Times" w:hAnsi="Times" w:cs="Times"/>
          <w:color w:val="000000"/>
        </w:rPr>
        <w:t>го</w:t>
      </w:r>
      <w:r w:rsidRPr="002B53A4">
        <w:rPr>
          <w:rFonts w:ascii="Times" w:hAnsi="Times" w:cs="Times"/>
          <w:color w:val="000000"/>
        </w:rPr>
        <w:t xml:space="preserve"> исполнительного органа Общества и является </w:t>
      </w:r>
      <w:r>
        <w:rPr>
          <w:rFonts w:ascii="Times" w:hAnsi="Times" w:cs="Times"/>
          <w:color w:val="000000"/>
        </w:rPr>
        <w:t>единоличным исполнительным органом ОАО «РОТ ФРОНТ»</w:t>
      </w:r>
    </w:p>
    <w:p w:rsidR="00FD4FC9" w:rsidRDefault="00FD4FC9" w:rsidP="00FD4FC9">
      <w:pPr>
        <w:tabs>
          <w:tab w:val="left" w:pos="567"/>
        </w:tabs>
        <w:jc w:val="both"/>
        <w:rPr>
          <w:rFonts w:ascii="Times" w:hAnsi="Times" w:cs="Times"/>
          <w:noProof/>
        </w:rPr>
      </w:pPr>
      <w:r>
        <w:rPr>
          <w:rFonts w:ascii="Times" w:hAnsi="Times" w:cs="Times"/>
          <w:color w:val="000000"/>
        </w:rPr>
        <w:t xml:space="preserve">          </w:t>
      </w:r>
      <w:r w:rsidRPr="002B53A4">
        <w:rPr>
          <w:rFonts w:ascii="Times" w:hAnsi="Times" w:cs="Times"/>
          <w:color w:val="000000"/>
        </w:rPr>
        <w:t xml:space="preserve"> </w:t>
      </w:r>
      <w:r w:rsidRPr="002B53A4">
        <w:rPr>
          <w:rFonts w:ascii="Times" w:hAnsi="Times" w:cs="Times"/>
          <w:noProof/>
        </w:rPr>
        <w:t>Доли участия в уставном капитале (доли принадлежащих акций</w:t>
      </w:r>
      <w:r w:rsidRPr="00624BF9">
        <w:rPr>
          <w:rFonts w:ascii="Times" w:hAnsi="Times" w:cs="Times"/>
          <w:noProof/>
        </w:rPr>
        <w:t xml:space="preserve">) </w:t>
      </w:r>
      <w:r w:rsidRPr="00624BF9">
        <w:rPr>
          <w:rFonts w:ascii="Times" w:hAnsi="Times" w:cs="Times"/>
        </w:rPr>
        <w:t>Общества</w:t>
      </w:r>
      <w:r w:rsidRPr="002B53A4">
        <w:rPr>
          <w:rFonts w:ascii="Times" w:hAnsi="Times" w:cs="Times"/>
          <w:noProof/>
        </w:rPr>
        <w:t xml:space="preserve"> не имеет. </w:t>
      </w:r>
    </w:p>
    <w:p w:rsidR="00FD4FC9" w:rsidRPr="002B53A4" w:rsidRDefault="00FD4FC9" w:rsidP="00FD4FC9">
      <w:pPr>
        <w:tabs>
          <w:tab w:val="left" w:pos="567"/>
        </w:tabs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    </w:t>
      </w:r>
      <w:r w:rsidRPr="002B53A4">
        <w:rPr>
          <w:rFonts w:ascii="Times" w:hAnsi="Times" w:cs="Times"/>
          <w:noProof/>
        </w:rPr>
        <w:t>Доли участия в уставном капитале (доли принадлежащих акций)</w:t>
      </w:r>
      <w:r>
        <w:rPr>
          <w:rFonts w:ascii="Times" w:hAnsi="Times" w:cs="Times"/>
          <w:noProof/>
        </w:rPr>
        <w:t xml:space="preserve"> ОАО «РОТ ФРОНТ»</w:t>
      </w:r>
      <w:r w:rsidRPr="002B53A4">
        <w:rPr>
          <w:rFonts w:ascii="Times" w:hAnsi="Times" w:cs="Times"/>
          <w:color w:val="000000"/>
        </w:rPr>
        <w:t xml:space="preserve"> </w:t>
      </w:r>
      <w:r w:rsidRPr="002B53A4">
        <w:rPr>
          <w:rFonts w:ascii="Times" w:hAnsi="Times" w:cs="Times"/>
          <w:noProof/>
        </w:rPr>
        <w:t xml:space="preserve"> не имеет.</w:t>
      </w:r>
    </w:p>
    <w:p w:rsidR="00FD4FC9" w:rsidRDefault="00FD4FC9" w:rsidP="00FD4FC9">
      <w:pPr>
        <w:autoSpaceDE w:val="0"/>
        <w:autoSpaceDN w:val="0"/>
        <w:adjustRightInd w:val="0"/>
        <w:jc w:val="both"/>
        <w:rPr>
          <w:rFonts w:ascii="Times" w:hAnsi="Times" w:cs="Times"/>
          <w:color w:val="000000"/>
          <w:shd w:val="clear" w:color="auto" w:fill="FFFFFF"/>
        </w:rPr>
      </w:pPr>
      <w:r w:rsidRPr="004F2714">
        <w:rPr>
          <w:rFonts w:ascii="Times" w:hAnsi="Times" w:cs="Times"/>
          <w:noProof/>
        </w:rPr>
        <w:lastRenderedPageBreak/>
        <w:t xml:space="preserve">    </w:t>
      </w:r>
      <w:r>
        <w:rPr>
          <w:rFonts w:ascii="Times" w:hAnsi="Times" w:cs="Times"/>
          <w:noProof/>
        </w:rPr>
        <w:t xml:space="preserve">      3.4. </w:t>
      </w:r>
      <w:r>
        <w:rPr>
          <w:rFonts w:ascii="Times" w:hAnsi="Times" w:cs="Times"/>
        </w:rPr>
        <w:t>Акционерное общество</w:t>
      </w:r>
      <w:r w:rsidRPr="004F2714">
        <w:rPr>
          <w:rFonts w:ascii="Times" w:hAnsi="Times" w:cs="Times"/>
        </w:rPr>
        <w:t xml:space="preserve"> «Объединенные кондитеры»  </w:t>
      </w:r>
      <w:r w:rsidRPr="004F2714">
        <w:rPr>
          <w:rFonts w:ascii="Times" w:hAnsi="Times" w:cs="Times"/>
          <w:color w:val="000000"/>
        </w:rPr>
        <w:t xml:space="preserve">– </w:t>
      </w:r>
      <w:r w:rsidRPr="004F2714">
        <w:rPr>
          <w:rFonts w:ascii="Times" w:hAnsi="Times" w:cs="Times"/>
        </w:rPr>
        <w:t xml:space="preserve"> является контролирующим лицом Общества, </w:t>
      </w:r>
      <w:r w:rsidRPr="004F2714">
        <w:rPr>
          <w:rFonts w:ascii="Times" w:hAnsi="Times" w:cs="Times"/>
          <w:color w:val="000000"/>
          <w:shd w:val="clear" w:color="auto" w:fill="FFFFFF"/>
        </w:rPr>
        <w:t xml:space="preserve"> имеющим право </w:t>
      </w:r>
      <w:r>
        <w:rPr>
          <w:rFonts w:ascii="Times" w:hAnsi="Times" w:cs="Times"/>
          <w:color w:val="000000"/>
          <w:shd w:val="clear" w:color="auto" w:fill="FFFFFF"/>
        </w:rPr>
        <w:t>прямо</w:t>
      </w:r>
      <w:r w:rsidRPr="004F2714">
        <w:rPr>
          <w:rFonts w:ascii="Times" w:hAnsi="Times" w:cs="Times"/>
          <w:color w:val="000000"/>
          <w:shd w:val="clear" w:color="auto" w:fill="FFFFFF"/>
        </w:rPr>
        <w:t xml:space="preserve"> распоряжаться более 50 процентами голосов в высшем органе управления</w:t>
      </w:r>
      <w:r w:rsidRPr="004F2714">
        <w:rPr>
          <w:rFonts w:ascii="Times" w:hAnsi="Times" w:cs="Times"/>
        </w:rPr>
        <w:t xml:space="preserve"> и одновременно контролирующим лицом  </w:t>
      </w:r>
      <w:r w:rsidRPr="004F2714">
        <w:rPr>
          <w:rFonts w:ascii="Times" w:hAnsi="Times" w:cs="Times"/>
          <w:bCs/>
          <w:iCs/>
        </w:rPr>
        <w:t>О</w:t>
      </w:r>
      <w:r>
        <w:rPr>
          <w:rFonts w:ascii="Times" w:hAnsi="Times" w:cs="Times"/>
          <w:bCs/>
          <w:iCs/>
        </w:rPr>
        <w:t>АО «РОТ ФРОНТ»</w:t>
      </w:r>
      <w:r w:rsidRPr="004F2714">
        <w:rPr>
          <w:rFonts w:ascii="Times" w:hAnsi="Times" w:cs="Times"/>
        </w:rPr>
        <w:t xml:space="preserve">,  </w:t>
      </w:r>
      <w:r w:rsidRPr="004F2714">
        <w:rPr>
          <w:rFonts w:ascii="Times" w:hAnsi="Times" w:cs="Times"/>
          <w:color w:val="000000"/>
          <w:shd w:val="clear" w:color="auto" w:fill="FFFFFF"/>
        </w:rPr>
        <w:t xml:space="preserve">имеющим право </w:t>
      </w:r>
      <w:r>
        <w:rPr>
          <w:rFonts w:ascii="Times" w:hAnsi="Times" w:cs="Times"/>
          <w:color w:val="000000"/>
          <w:shd w:val="clear" w:color="auto" w:fill="FFFFFF"/>
        </w:rPr>
        <w:t>прямо</w:t>
      </w:r>
      <w:r w:rsidRPr="004F2714">
        <w:rPr>
          <w:rFonts w:ascii="Times" w:hAnsi="Times" w:cs="Times"/>
          <w:color w:val="000000"/>
          <w:shd w:val="clear" w:color="auto" w:fill="FFFFFF"/>
        </w:rPr>
        <w:t xml:space="preserve"> распоряжаться более 50 процентами голосов в высшем органе управления. </w:t>
      </w:r>
    </w:p>
    <w:p w:rsidR="00FD4FC9" w:rsidRDefault="00FD4FC9" w:rsidP="00FD4FC9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    </w:t>
      </w:r>
      <w:r w:rsidRPr="004F2714">
        <w:rPr>
          <w:rFonts w:ascii="Times" w:hAnsi="Times" w:cs="Times"/>
          <w:noProof/>
        </w:rPr>
        <w:t xml:space="preserve">Доля участия в уставном капитале (доли принадлежащих акций) </w:t>
      </w:r>
      <w:r w:rsidRPr="00624BF9">
        <w:rPr>
          <w:rFonts w:ascii="Times" w:hAnsi="Times" w:cs="Times"/>
        </w:rPr>
        <w:t>Общества</w:t>
      </w:r>
      <w:r w:rsidRPr="00624BF9">
        <w:rPr>
          <w:rFonts w:ascii="Times" w:hAnsi="Times" w:cs="Times"/>
          <w:noProof/>
        </w:rPr>
        <w:t xml:space="preserve"> –</w:t>
      </w:r>
      <w:r>
        <w:rPr>
          <w:rFonts w:ascii="Times" w:hAnsi="Times" w:cs="Times"/>
          <w:noProof/>
        </w:rPr>
        <w:t xml:space="preserve"> 94,24%.</w:t>
      </w:r>
      <w:r w:rsidRPr="004F2714">
        <w:rPr>
          <w:rFonts w:ascii="Times" w:hAnsi="Times" w:cs="Times"/>
          <w:noProof/>
        </w:rPr>
        <w:t xml:space="preserve"> </w:t>
      </w:r>
    </w:p>
    <w:p w:rsidR="00FD4FC9" w:rsidRPr="004F2714" w:rsidRDefault="00FD4FC9" w:rsidP="00FD4FC9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    </w:t>
      </w:r>
      <w:r w:rsidRPr="004F2714">
        <w:rPr>
          <w:rFonts w:ascii="Times" w:hAnsi="Times" w:cs="Times"/>
          <w:noProof/>
        </w:rPr>
        <w:t>Доля участия в уставном капитале  (доли принадлежащих акций)</w:t>
      </w:r>
      <w:r>
        <w:rPr>
          <w:rFonts w:ascii="Times" w:hAnsi="Times" w:cs="Times"/>
          <w:noProof/>
        </w:rPr>
        <w:t xml:space="preserve"> ОАО «РОТ ФРОНТ»- 98,36%.</w:t>
      </w:r>
    </w:p>
    <w:p w:rsidR="00FD4FC9" w:rsidRDefault="00FD4FC9" w:rsidP="00FD4FC9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        </w:t>
      </w:r>
      <w:r w:rsidRPr="004F2714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jc w:val="both"/>
        <w:rPr>
          <w:rFonts w:ascii="Times" w:hAnsi="Times" w:cs="Times"/>
          <w:bCs/>
          <w:color w:val="000000"/>
        </w:rPr>
      </w:pPr>
    </w:p>
    <w:p w:rsidR="00FD4FC9" w:rsidRDefault="00FD4FC9" w:rsidP="00FD4FC9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4. Лицензионный договор от 20.04.2021 г. № РД0360966, между ОАО «ТАКФ» (Лицензиат)  и </w:t>
      </w:r>
      <w:r w:rsidRPr="00624BF9">
        <w:rPr>
          <w:rFonts w:ascii="Times" w:hAnsi="Times" w:cs="Times"/>
          <w:bCs/>
          <w:color w:val="000000"/>
        </w:rPr>
        <w:t>ПАО  «Красный Октябрь»</w:t>
      </w:r>
      <w:r>
        <w:rPr>
          <w:rFonts w:ascii="Times" w:hAnsi="Times" w:cs="Times"/>
          <w:bCs/>
          <w:color w:val="000000"/>
        </w:rPr>
        <w:t xml:space="preserve"> (Лицензиар). Предоставление права использования ТЗ НОВЕЛЛА</w:t>
      </w:r>
      <w:r w:rsidRPr="003B2A0A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  <w:lang w:val="en-US"/>
        </w:rPr>
        <w:t>NOVELLA</w:t>
      </w:r>
      <w:r>
        <w:rPr>
          <w:rFonts w:ascii="Times" w:hAnsi="Times" w:cs="Times"/>
          <w:bCs/>
          <w:color w:val="000000"/>
        </w:rPr>
        <w:t xml:space="preserve">. Сумма договора не должна превышать 32 млн. рублей. </w:t>
      </w:r>
      <w:r w:rsidRPr="003B2A0A">
        <w:rPr>
          <w:rFonts w:ascii="Times" w:hAnsi="Times" w:cs="Times"/>
          <w:bCs/>
        </w:rPr>
        <w:t xml:space="preserve">Договор вступает в силу </w:t>
      </w:r>
      <w:proofErr w:type="gramStart"/>
      <w:r w:rsidRPr="003B2A0A">
        <w:rPr>
          <w:rFonts w:ascii="Times" w:hAnsi="Times" w:cs="Times"/>
          <w:bCs/>
        </w:rPr>
        <w:t>с даты регистрации</w:t>
      </w:r>
      <w:proofErr w:type="gramEnd"/>
      <w:r w:rsidRPr="003B2A0A">
        <w:rPr>
          <w:rFonts w:ascii="Times" w:hAnsi="Times" w:cs="Times"/>
          <w:bCs/>
        </w:rPr>
        <w:t xml:space="preserve"> и заключен на срок действия исключительного права на ТЗ.</w:t>
      </w:r>
      <w:r>
        <w:rPr>
          <w:rFonts w:ascii="Times" w:hAnsi="Times" w:cs="Times"/>
          <w:bCs/>
        </w:rPr>
        <w:t xml:space="preserve"> Заинтересованные лица:</w:t>
      </w:r>
    </w:p>
    <w:p w:rsidR="00FD4FC9" w:rsidRPr="002E4AD5" w:rsidRDefault="00FD4FC9" w:rsidP="00FD4FC9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FD4FC9" w:rsidRDefault="00FD4FC9" w:rsidP="00FD4FC9">
      <w:pPr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</w:p>
    <w:p w:rsidR="00FD4FC9" w:rsidRPr="002E4AD5" w:rsidRDefault="00FD4FC9" w:rsidP="00FD4FC9">
      <w:pPr>
        <w:pStyle w:val="a4"/>
        <w:tabs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 xml:space="preserve">       </w:t>
      </w:r>
      <w:r w:rsidRPr="005E3C3C">
        <w:rPr>
          <w:rFonts w:ascii="Times" w:hAnsi="Times" w:cs="Times"/>
          <w:b w:val="0"/>
          <w:bCs/>
          <w:color w:val="000000"/>
          <w:sz w:val="24"/>
          <w:szCs w:val="24"/>
        </w:rPr>
        <w:t>5.</w:t>
      </w:r>
      <w:r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6E00FA">
        <w:rPr>
          <w:b w:val="0"/>
          <w:bCs/>
          <w:sz w:val="24"/>
          <w:szCs w:val="24"/>
        </w:rPr>
        <w:t xml:space="preserve">Договор поставки от </w:t>
      </w:r>
      <w:r>
        <w:rPr>
          <w:b w:val="0"/>
          <w:bCs/>
          <w:sz w:val="24"/>
          <w:szCs w:val="24"/>
        </w:rPr>
        <w:t>18</w:t>
      </w:r>
      <w:r w:rsidRPr="006E00FA">
        <w:rPr>
          <w:b w:val="0"/>
          <w:bCs/>
          <w:sz w:val="24"/>
          <w:szCs w:val="24"/>
        </w:rPr>
        <w:t>.05.202</w:t>
      </w:r>
      <w:r>
        <w:rPr>
          <w:b w:val="0"/>
          <w:bCs/>
          <w:sz w:val="24"/>
          <w:szCs w:val="24"/>
        </w:rPr>
        <w:t>0</w:t>
      </w:r>
      <w:r w:rsidRPr="006E00FA">
        <w:rPr>
          <w:b w:val="0"/>
          <w:bCs/>
          <w:sz w:val="24"/>
          <w:szCs w:val="24"/>
        </w:rPr>
        <w:t xml:space="preserve"> г. № </w:t>
      </w:r>
      <w:r>
        <w:rPr>
          <w:b w:val="0"/>
          <w:bCs/>
          <w:sz w:val="24"/>
          <w:szCs w:val="24"/>
        </w:rPr>
        <w:t>ОКС</w:t>
      </w:r>
      <w:r w:rsidRPr="006E00FA">
        <w:rPr>
          <w:b w:val="0"/>
          <w:bCs/>
          <w:sz w:val="24"/>
          <w:szCs w:val="24"/>
        </w:rPr>
        <w:t>-</w:t>
      </w:r>
      <w:r>
        <w:rPr>
          <w:b w:val="0"/>
          <w:bCs/>
          <w:sz w:val="24"/>
          <w:szCs w:val="24"/>
        </w:rPr>
        <w:t xml:space="preserve">180520 </w:t>
      </w:r>
      <w:r w:rsidRPr="00624BF9">
        <w:rPr>
          <w:b w:val="0"/>
          <w:bCs/>
          <w:sz w:val="24"/>
          <w:szCs w:val="24"/>
        </w:rPr>
        <w:t>(пролонгация),</w:t>
      </w:r>
      <w:r w:rsidRPr="006E00FA">
        <w:rPr>
          <w:b w:val="0"/>
          <w:bCs/>
          <w:sz w:val="24"/>
          <w:szCs w:val="24"/>
        </w:rPr>
        <w:t xml:space="preserve"> между ОАО «ТАКФ» (Поставщик) </w:t>
      </w:r>
      <w:proofErr w:type="gramStart"/>
      <w:r w:rsidRPr="006E00FA">
        <w:rPr>
          <w:b w:val="0"/>
          <w:bCs/>
          <w:sz w:val="24"/>
          <w:szCs w:val="24"/>
        </w:rPr>
        <w:t>и</w:t>
      </w:r>
      <w:r>
        <w:rPr>
          <w:b w:val="0"/>
          <w:bCs/>
          <w:sz w:val="24"/>
          <w:szCs w:val="24"/>
        </w:rPr>
        <w:t xml:space="preserve"> </w:t>
      </w:r>
      <w:r w:rsidRPr="006E00FA">
        <w:rPr>
          <w:b w:val="0"/>
          <w:bCs/>
          <w:sz w:val="24"/>
          <w:szCs w:val="24"/>
        </w:rPr>
        <w:t>О</w:t>
      </w:r>
      <w:r>
        <w:rPr>
          <w:b w:val="0"/>
          <w:bCs/>
          <w:sz w:val="24"/>
          <w:szCs w:val="24"/>
        </w:rPr>
        <w:t>О</w:t>
      </w:r>
      <w:r w:rsidRPr="006E00FA">
        <w:rPr>
          <w:b w:val="0"/>
          <w:bCs/>
          <w:sz w:val="24"/>
          <w:szCs w:val="24"/>
        </w:rPr>
        <w:t>О</w:t>
      </w:r>
      <w:proofErr w:type="gramEnd"/>
      <w:r w:rsidRPr="006E00FA">
        <w:rPr>
          <w:b w:val="0"/>
          <w:bCs/>
          <w:sz w:val="24"/>
          <w:szCs w:val="24"/>
        </w:rPr>
        <w:t xml:space="preserve"> «</w:t>
      </w:r>
      <w:r>
        <w:rPr>
          <w:b w:val="0"/>
          <w:bCs/>
          <w:sz w:val="24"/>
          <w:szCs w:val="24"/>
        </w:rPr>
        <w:t>Объединенная кондитерская сеть</w:t>
      </w:r>
      <w:r w:rsidRPr="006E00FA">
        <w:rPr>
          <w:b w:val="0"/>
          <w:bCs/>
          <w:sz w:val="24"/>
          <w:szCs w:val="24"/>
        </w:rPr>
        <w:t>» (Покупатель). Поставщик обязуется поставить кондитерские изделия. Сумма договора не должна превышать 3</w:t>
      </w:r>
      <w:r>
        <w:rPr>
          <w:b w:val="0"/>
          <w:bCs/>
          <w:sz w:val="24"/>
          <w:szCs w:val="24"/>
        </w:rPr>
        <w:t>3</w:t>
      </w:r>
      <w:r w:rsidRPr="006E00FA">
        <w:rPr>
          <w:b w:val="0"/>
          <w:bCs/>
          <w:sz w:val="24"/>
          <w:szCs w:val="24"/>
        </w:rPr>
        <w:t xml:space="preserve"> млн. рублей. Договор вступает в силу с момента подписания и действует до </w:t>
      </w:r>
      <w:r>
        <w:rPr>
          <w:b w:val="0"/>
          <w:bCs/>
          <w:sz w:val="24"/>
          <w:szCs w:val="24"/>
        </w:rPr>
        <w:t>31.12</w:t>
      </w:r>
      <w:r w:rsidRPr="006E00FA">
        <w:rPr>
          <w:b w:val="0"/>
          <w:bCs/>
          <w:sz w:val="24"/>
          <w:szCs w:val="24"/>
        </w:rPr>
        <w:t>.202</w:t>
      </w:r>
      <w:r>
        <w:rPr>
          <w:b w:val="0"/>
          <w:bCs/>
          <w:sz w:val="24"/>
          <w:szCs w:val="24"/>
        </w:rPr>
        <w:t xml:space="preserve">1 г., </w:t>
      </w:r>
      <w:r w:rsidRPr="006E00FA">
        <w:rPr>
          <w:b w:val="0"/>
          <w:bCs/>
          <w:sz w:val="24"/>
          <w:szCs w:val="24"/>
        </w:rPr>
        <w:t xml:space="preserve"> </w:t>
      </w:r>
      <w:r>
        <w:rPr>
          <w:rFonts w:ascii="Times" w:hAnsi="Times" w:cs="Times"/>
          <w:b w:val="0"/>
          <w:bCs/>
          <w:sz w:val="24"/>
          <w:szCs w:val="24"/>
        </w:rPr>
        <w:t xml:space="preserve">с правом пролонгации на каждый последующий календарный год. </w:t>
      </w:r>
      <w:r w:rsidRPr="006E00FA">
        <w:rPr>
          <w:b w:val="0"/>
          <w:bCs/>
          <w:sz w:val="24"/>
          <w:szCs w:val="24"/>
        </w:rPr>
        <w:t>Заинтересованные лица</w:t>
      </w:r>
      <w:r>
        <w:rPr>
          <w:rFonts w:ascii="Times" w:hAnsi="Times" w:cs="Times"/>
          <w:bCs/>
          <w:sz w:val="24"/>
          <w:szCs w:val="24"/>
        </w:rPr>
        <w:t>:</w:t>
      </w:r>
      <w:r w:rsidRPr="006E00FA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624BF9">
        <w:rPr>
          <w:rFonts w:ascii="Times" w:hAnsi="Times" w:cs="Times"/>
          <w:b w:val="0"/>
          <w:bCs/>
          <w:sz w:val="24"/>
          <w:szCs w:val="24"/>
        </w:rPr>
        <w:t>АО «Объединенные  кондитеры»,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 ООО «Объединенные кондитеры», Петров Александр Юрьевич, Петров Алексей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</w:t>
      </w:r>
    </w:p>
    <w:p w:rsidR="00FD4FC9" w:rsidRPr="002E4AD5" w:rsidRDefault="00FD4FC9" w:rsidP="00FD4FC9">
      <w:pPr>
        <w:pStyle w:val="a4"/>
        <w:tabs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</w:t>
      </w:r>
      <w:r>
        <w:rPr>
          <w:b w:val="0"/>
          <w:bCs/>
          <w:sz w:val="24"/>
          <w:szCs w:val="24"/>
        </w:rPr>
        <w:t xml:space="preserve"> 6</w:t>
      </w:r>
      <w:r w:rsidRPr="006E00FA">
        <w:rPr>
          <w:b w:val="0"/>
          <w:bCs/>
          <w:sz w:val="24"/>
          <w:szCs w:val="24"/>
        </w:rPr>
        <w:t>. Договор поставки от 20.05.2021 г. № ТАКФ-21/264, между ОАО «ТАКФ» (Поставщик) и ОАО «Кондитерский концерн «</w:t>
      </w:r>
      <w:proofErr w:type="spellStart"/>
      <w:r w:rsidRPr="006E00FA">
        <w:rPr>
          <w:b w:val="0"/>
          <w:bCs/>
          <w:sz w:val="24"/>
          <w:szCs w:val="24"/>
        </w:rPr>
        <w:t>Бабаевский</w:t>
      </w:r>
      <w:proofErr w:type="spellEnd"/>
      <w:r w:rsidRPr="006E00FA">
        <w:rPr>
          <w:b w:val="0"/>
          <w:bCs/>
          <w:sz w:val="24"/>
          <w:szCs w:val="24"/>
        </w:rPr>
        <w:t>» (Покупатель). Поставщик обязуется поставить кондитерские изделия. Сумма договора не должна превышать 31 млн. рублей. Договор вступает в силу с момента подписа</w:t>
      </w:r>
      <w:r>
        <w:rPr>
          <w:b w:val="0"/>
          <w:bCs/>
          <w:sz w:val="24"/>
          <w:szCs w:val="24"/>
        </w:rPr>
        <w:t>ния и действует до 20.05.2022 г.,</w:t>
      </w:r>
      <w:r w:rsidRPr="004D47F1">
        <w:rPr>
          <w:rFonts w:ascii="Times" w:hAnsi="Times" w:cs="Times"/>
          <w:b w:val="0"/>
          <w:bCs/>
          <w:sz w:val="24"/>
          <w:szCs w:val="24"/>
        </w:rPr>
        <w:t xml:space="preserve"> </w:t>
      </w:r>
      <w:r>
        <w:rPr>
          <w:rFonts w:ascii="Times" w:hAnsi="Times" w:cs="Times"/>
          <w:b w:val="0"/>
          <w:bCs/>
          <w:sz w:val="24"/>
          <w:szCs w:val="24"/>
        </w:rPr>
        <w:t>с правом пролонгации на каждый последующий календарный год.</w:t>
      </w:r>
      <w:r w:rsidRPr="006E00FA">
        <w:rPr>
          <w:b w:val="0"/>
          <w:bCs/>
          <w:sz w:val="24"/>
          <w:szCs w:val="24"/>
        </w:rPr>
        <w:t xml:space="preserve"> Заинтересованные лица</w:t>
      </w:r>
      <w:r>
        <w:rPr>
          <w:rFonts w:ascii="Times" w:hAnsi="Times" w:cs="Times"/>
          <w:bCs/>
          <w:sz w:val="24"/>
          <w:szCs w:val="24"/>
        </w:rPr>
        <w:t>:</w:t>
      </w:r>
      <w:r w:rsidRPr="006E00FA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>АО «Объединенные  кондитеры», ООО «Объединенные кондитеры», Петров Александр Юрьевич, Петров Алексей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jc w:val="both"/>
        <w:rPr>
          <w:rFonts w:ascii="Times" w:hAnsi="Times" w:cs="Times"/>
          <w:bCs/>
        </w:rPr>
      </w:pPr>
    </w:p>
    <w:p w:rsidR="00FD4FC9" w:rsidRDefault="00FD4FC9" w:rsidP="00FD4FC9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  7. Договор страхования имущества от </w:t>
      </w:r>
      <w:r w:rsidRPr="001E7DA3">
        <w:rPr>
          <w:rFonts w:ascii="Times" w:hAnsi="Times" w:cs="Times"/>
          <w:bCs/>
        </w:rPr>
        <w:t>25.05.2021</w:t>
      </w:r>
      <w:r>
        <w:rPr>
          <w:rFonts w:ascii="Times" w:hAnsi="Times" w:cs="Times"/>
          <w:bCs/>
        </w:rPr>
        <w:t xml:space="preserve"> г. № ГС34-ИМЮЛ/004803-21-2, между ОАО «ТАКФ»  (Страхователь) </w:t>
      </w:r>
      <w:r w:rsidRPr="00AE309B">
        <w:rPr>
          <w:rFonts w:ascii="Times" w:hAnsi="Times" w:cs="Times"/>
          <w:bCs/>
          <w:color w:val="000000" w:themeColor="text1"/>
        </w:rPr>
        <w:t>и АО «ГУТА-Страхование»</w:t>
      </w:r>
      <w:r>
        <w:rPr>
          <w:rFonts w:ascii="Times" w:hAnsi="Times" w:cs="Times"/>
          <w:bCs/>
        </w:rPr>
        <w:t xml:space="preserve"> (Страховщик). Выплата страхового вознаграждения при наступлении страхового случая. Страховая премия составляет 331 458, 57 рублей, оплата всей суммы страховой премии не позднее </w:t>
      </w:r>
      <w:r w:rsidRPr="001E7DA3">
        <w:rPr>
          <w:rFonts w:ascii="Times" w:hAnsi="Times" w:cs="Times"/>
          <w:bCs/>
        </w:rPr>
        <w:t>15.03.202</w:t>
      </w:r>
      <w:r>
        <w:rPr>
          <w:rFonts w:ascii="Times" w:hAnsi="Times" w:cs="Times"/>
          <w:bCs/>
        </w:rPr>
        <w:t xml:space="preserve">2 </w:t>
      </w:r>
      <w:r w:rsidRPr="001E7DA3">
        <w:rPr>
          <w:rFonts w:ascii="Times" w:hAnsi="Times" w:cs="Times"/>
          <w:bCs/>
        </w:rPr>
        <w:t>г.</w:t>
      </w:r>
      <w:r>
        <w:rPr>
          <w:rFonts w:ascii="Times" w:hAnsi="Times" w:cs="Times"/>
          <w:bCs/>
        </w:rPr>
        <w:t xml:space="preserve"> Срок действия договора до 09.06.2022 г.</w:t>
      </w:r>
    </w:p>
    <w:p w:rsidR="00FD4FC9" w:rsidRPr="00AC6026" w:rsidRDefault="00FD4FC9" w:rsidP="00FD4FC9">
      <w:pPr>
        <w:pStyle w:val="a4"/>
        <w:tabs>
          <w:tab w:val="left" w:pos="426"/>
        </w:tabs>
        <w:ind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>Заинтересованные лица: Петров Александр Юрьевич, Петров Алексей Юрьевич, Харин Алексей Анатольевич</w:t>
      </w:r>
      <w:r>
        <w:rPr>
          <w:rFonts w:ascii="Times" w:hAnsi="Times" w:cs="Times"/>
          <w:b w:val="0"/>
          <w:bCs/>
          <w:sz w:val="24"/>
          <w:szCs w:val="24"/>
        </w:rPr>
        <w:t>.</w:t>
      </w:r>
    </w:p>
    <w:p w:rsidR="00FD4FC9" w:rsidRDefault="00FD4FC9" w:rsidP="00FD4FC9">
      <w:pPr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Default="00FD4FC9" w:rsidP="00FD4FC9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       8.</w:t>
      </w:r>
      <w:r w:rsidRPr="005D73F0">
        <w:rPr>
          <w:rFonts w:ascii="Times" w:hAnsi="Times" w:cs="Times"/>
          <w:bCs/>
        </w:rPr>
        <w:t xml:space="preserve"> </w:t>
      </w:r>
      <w:r>
        <w:rPr>
          <w:rFonts w:ascii="Times" w:hAnsi="Times" w:cs="Times"/>
          <w:bCs/>
        </w:rPr>
        <w:t xml:space="preserve">Договор страхования имущества </w:t>
      </w:r>
      <w:r w:rsidRPr="001E7DA3">
        <w:rPr>
          <w:rFonts w:ascii="Times" w:hAnsi="Times" w:cs="Times"/>
          <w:bCs/>
        </w:rPr>
        <w:t>от 25.05.2021</w:t>
      </w:r>
      <w:r>
        <w:rPr>
          <w:rFonts w:ascii="Times" w:hAnsi="Times" w:cs="Times"/>
          <w:bCs/>
        </w:rPr>
        <w:t xml:space="preserve"> г. № ГС34-ИМЮЛ/004803-21-1, между ОАО «ТАКФ»  (Страхователь) и </w:t>
      </w:r>
      <w:r w:rsidRPr="00F75DEA">
        <w:rPr>
          <w:rFonts w:ascii="Times" w:hAnsi="Times" w:cs="Times"/>
          <w:bCs/>
          <w:color w:val="000000" w:themeColor="text1"/>
        </w:rPr>
        <w:t>АО «ГУТА-Страхование»</w:t>
      </w:r>
      <w:r>
        <w:rPr>
          <w:rFonts w:ascii="Times" w:hAnsi="Times" w:cs="Times"/>
          <w:bCs/>
        </w:rPr>
        <w:t xml:space="preserve"> (Страховщик). Выплата страхового вознаграждения при наступлении страхового случая. Страховая премия составляет  1107492, 31 рублей, оплата всей суммы страховой премии не позднее </w:t>
      </w:r>
      <w:r w:rsidRPr="001E7DA3">
        <w:rPr>
          <w:rFonts w:ascii="Times" w:hAnsi="Times" w:cs="Times"/>
          <w:bCs/>
        </w:rPr>
        <w:t>15.03.202</w:t>
      </w:r>
      <w:r>
        <w:rPr>
          <w:rFonts w:ascii="Times" w:hAnsi="Times" w:cs="Times"/>
          <w:bCs/>
        </w:rPr>
        <w:t xml:space="preserve">2 </w:t>
      </w:r>
      <w:r w:rsidRPr="001E7DA3">
        <w:rPr>
          <w:rFonts w:ascii="Times" w:hAnsi="Times" w:cs="Times"/>
          <w:bCs/>
        </w:rPr>
        <w:t>г.</w:t>
      </w:r>
      <w:r>
        <w:rPr>
          <w:rFonts w:ascii="Times" w:hAnsi="Times" w:cs="Times"/>
          <w:bCs/>
        </w:rPr>
        <w:t xml:space="preserve">  Срок действия договора до 09.06.2022 г. </w:t>
      </w:r>
    </w:p>
    <w:p w:rsidR="00FD4FC9" w:rsidRPr="00AC6026" w:rsidRDefault="00FD4FC9" w:rsidP="00FD4FC9">
      <w:pPr>
        <w:pStyle w:val="a4"/>
        <w:tabs>
          <w:tab w:val="left" w:pos="426"/>
        </w:tabs>
        <w:ind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t>Заинтересованные лица: Петров Александр Юрьевич, Петров Алексей Юрьевич, Харин Алексей Анатольевич.</w:t>
      </w:r>
    </w:p>
    <w:p w:rsidR="00FD4FC9" w:rsidRDefault="00FD4FC9" w:rsidP="00FD4FC9">
      <w:pPr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Pr="002E4AD5" w:rsidRDefault="00FD4FC9" w:rsidP="00FD4FC9">
      <w:pPr>
        <w:pStyle w:val="a4"/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360158">
        <w:rPr>
          <w:rFonts w:ascii="Times" w:hAnsi="Times" w:cs="Times"/>
          <w:b w:val="0"/>
          <w:bCs/>
          <w:sz w:val="24"/>
          <w:szCs w:val="24"/>
        </w:rPr>
        <w:lastRenderedPageBreak/>
        <w:t xml:space="preserve">      9</w:t>
      </w:r>
      <w:r w:rsidRPr="00360158">
        <w:rPr>
          <w:b w:val="0"/>
          <w:bCs/>
          <w:sz w:val="24"/>
          <w:szCs w:val="24"/>
        </w:rPr>
        <w:t>.</w:t>
      </w:r>
      <w:r w:rsidRPr="00661F0E">
        <w:rPr>
          <w:b w:val="0"/>
          <w:bCs/>
          <w:sz w:val="24"/>
          <w:szCs w:val="24"/>
        </w:rPr>
        <w:t xml:space="preserve"> Лицензионный договор от 07.06.2021 г. № РД0365729  между  ОАО «ТАКФ» (Лицензиат) и ОАО «РОТ ФРОНТ» (Лицензиар). Предоставление права использования  товарного знака Иван да Марья. Совокупный размер  подлежащего выплате вознаграждения не может превышать 3</w:t>
      </w:r>
      <w:r>
        <w:rPr>
          <w:b w:val="0"/>
          <w:bCs/>
          <w:sz w:val="24"/>
          <w:szCs w:val="24"/>
        </w:rPr>
        <w:t>1 млн. рублей</w:t>
      </w:r>
      <w:r w:rsidRPr="00661F0E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Pr="00661F0E">
        <w:rPr>
          <w:b w:val="0"/>
          <w:bCs/>
          <w:sz w:val="24"/>
          <w:szCs w:val="24"/>
        </w:rPr>
        <w:t>с даты регистрации</w:t>
      </w:r>
      <w:proofErr w:type="gramEnd"/>
      <w:r w:rsidRPr="00661F0E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«Объединенные кондитеры», ООО «Объединенные кондитеры»,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276354">
        <w:rPr>
          <w:rFonts w:ascii="Times" w:eastAsia="Calibri" w:hAnsi="Times" w:cs="Times"/>
          <w:b w:val="0"/>
          <w:sz w:val="24"/>
          <w:szCs w:val="24"/>
        </w:rPr>
        <w:t>,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Pr="002E4AD5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>10</w:t>
      </w:r>
      <w:r w:rsidRPr="001E7DA3">
        <w:rPr>
          <w:rFonts w:ascii="Times" w:hAnsi="Times" w:cs="Times"/>
          <w:b w:val="0"/>
          <w:bCs/>
          <w:sz w:val="24"/>
          <w:szCs w:val="24"/>
        </w:rPr>
        <w:t>.</w:t>
      </w:r>
      <w:r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Договор поставки от 05.07.2021 г. № РФ-21/22 444, между ОАО «ТАКФ» (Покупатель) и ОАО «РОТ ФРОНТ» (Поставщик)</w:t>
      </w:r>
      <w:r w:rsidRPr="00661F0E">
        <w:rPr>
          <w:rFonts w:ascii="Times" w:hAnsi="Times" w:cs="Times"/>
          <w:b w:val="0"/>
          <w:sz w:val="24"/>
          <w:szCs w:val="24"/>
        </w:rPr>
        <w:t xml:space="preserve">. Поставщик обязуется поставить Покупателю </w:t>
      </w:r>
      <w:r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кондитерские изделия в соответствии с договором. Сумма договора не должна превышать 31 млн. рублей. </w:t>
      </w:r>
      <w:r w:rsidRPr="00661F0E">
        <w:rPr>
          <w:rFonts w:ascii="Times" w:hAnsi="Times" w:cs="Times"/>
          <w:b w:val="0"/>
          <w:bCs/>
          <w:sz w:val="24"/>
          <w:szCs w:val="24"/>
        </w:rPr>
        <w:t>Договор вступает в силу с момента подписания и действует до 05.07.2022 г</w:t>
      </w:r>
      <w:r>
        <w:rPr>
          <w:rFonts w:ascii="Times" w:hAnsi="Times" w:cs="Times"/>
          <w:b w:val="0"/>
          <w:bCs/>
          <w:sz w:val="24"/>
          <w:szCs w:val="24"/>
        </w:rPr>
        <w:t>., с правом пролонгации на каждый последующий календарный год.</w:t>
      </w:r>
      <w:r w:rsidRPr="00661F0E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color w:val="000000"/>
          <w:sz w:val="24"/>
          <w:szCs w:val="24"/>
        </w:rPr>
        <w:t>Заинтересованные лица:</w:t>
      </w:r>
      <w:r w:rsidRPr="00360158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«Объединенные кондитеры», ООО «Объединенные кондитеры»,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eastAsia="Calibri" w:hAnsi="Times" w:cs="Times"/>
          <w:sz w:val="24"/>
          <w:szCs w:val="24"/>
        </w:rPr>
        <w:t>,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Pr="00661F0E" w:rsidRDefault="00FD4FC9" w:rsidP="00FD4FC9">
      <w:pPr>
        <w:rPr>
          <w:bCs/>
          <w:color w:val="000000"/>
        </w:rPr>
      </w:pPr>
    </w:p>
    <w:p w:rsidR="00FD4FC9" w:rsidRPr="002E4AD5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b w:val="0"/>
          <w:bCs/>
          <w:color w:val="000000"/>
          <w:sz w:val="24"/>
          <w:szCs w:val="24"/>
        </w:rPr>
        <w:t xml:space="preserve"> </w:t>
      </w:r>
      <w:r w:rsidRPr="00AB1F4A">
        <w:rPr>
          <w:b w:val="0"/>
          <w:bCs/>
          <w:color w:val="000000"/>
          <w:sz w:val="24"/>
          <w:szCs w:val="24"/>
        </w:rPr>
        <w:t>1</w:t>
      </w:r>
      <w:r>
        <w:rPr>
          <w:b w:val="0"/>
          <w:bCs/>
          <w:color w:val="000000"/>
          <w:sz w:val="24"/>
          <w:szCs w:val="24"/>
        </w:rPr>
        <w:t>1</w:t>
      </w:r>
      <w:r w:rsidRPr="00AB1F4A">
        <w:rPr>
          <w:b w:val="0"/>
          <w:bCs/>
          <w:color w:val="000000"/>
          <w:sz w:val="24"/>
          <w:szCs w:val="24"/>
        </w:rPr>
        <w:t xml:space="preserve">. </w:t>
      </w:r>
      <w:r w:rsidRPr="00AB1F4A">
        <w:rPr>
          <w:b w:val="0"/>
          <w:bCs/>
          <w:sz w:val="24"/>
          <w:szCs w:val="24"/>
        </w:rPr>
        <w:t>Лицензионный договор  от 26.07.2021 г.</w:t>
      </w:r>
      <w:r>
        <w:rPr>
          <w:b w:val="0"/>
          <w:bCs/>
          <w:sz w:val="24"/>
          <w:szCs w:val="24"/>
        </w:rPr>
        <w:t xml:space="preserve"> </w:t>
      </w:r>
      <w:r w:rsidRPr="00AB1F4A">
        <w:rPr>
          <w:b w:val="0"/>
          <w:bCs/>
          <w:sz w:val="24"/>
          <w:szCs w:val="24"/>
        </w:rPr>
        <w:t>№ РД0370192,  между  ОАО «ТАКФ» (Лицензиат) и ОАО «Кондитерский концерн «</w:t>
      </w:r>
      <w:proofErr w:type="spellStart"/>
      <w:r w:rsidRPr="00AB1F4A">
        <w:rPr>
          <w:b w:val="0"/>
          <w:bCs/>
          <w:sz w:val="24"/>
          <w:szCs w:val="24"/>
        </w:rPr>
        <w:t>Бабаевский</w:t>
      </w:r>
      <w:proofErr w:type="spellEnd"/>
      <w:r w:rsidRPr="00AB1F4A">
        <w:rPr>
          <w:b w:val="0"/>
          <w:bCs/>
          <w:sz w:val="24"/>
          <w:szCs w:val="24"/>
        </w:rPr>
        <w:t xml:space="preserve">» (Лицензиар). Предоставление права использования товарного знака ТИГРЕНОК. Совокупный размер подлежащего выплате вознаграждения не может превышать 31 млн. рублей. Договор вступает в силу </w:t>
      </w:r>
      <w:proofErr w:type="gramStart"/>
      <w:r w:rsidRPr="00AB1F4A">
        <w:rPr>
          <w:b w:val="0"/>
          <w:bCs/>
          <w:sz w:val="24"/>
          <w:szCs w:val="24"/>
        </w:rPr>
        <w:t>с даты регистрации</w:t>
      </w:r>
      <w:proofErr w:type="gramEnd"/>
      <w:r w:rsidRPr="00AB1F4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  <w:sz w:val="24"/>
          <w:szCs w:val="24"/>
        </w:rPr>
        <w:t xml:space="preserve">  </w:t>
      </w:r>
      <w:r w:rsidRPr="00360158">
        <w:rPr>
          <w:rFonts w:ascii="Times" w:hAnsi="Times" w:cs="Times"/>
          <w:b w:val="0"/>
          <w:bCs/>
          <w:sz w:val="24"/>
          <w:szCs w:val="24"/>
        </w:rPr>
        <w:t>АО «Объединенные  кондитеры», ООО «Объединенные кондитеры», Петров Александр Юрьевич, Петров Алексей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Pr="00AB1F4A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</w:t>
      </w:r>
      <w:r w:rsidRPr="00AB1F4A">
        <w:rPr>
          <w:b w:val="0"/>
          <w:bCs/>
          <w:sz w:val="24"/>
          <w:szCs w:val="24"/>
        </w:rPr>
        <w:t>1</w:t>
      </w:r>
      <w:r>
        <w:rPr>
          <w:b w:val="0"/>
          <w:bCs/>
          <w:sz w:val="24"/>
          <w:szCs w:val="24"/>
        </w:rPr>
        <w:t>2</w:t>
      </w:r>
      <w:r w:rsidRPr="00AB1F4A">
        <w:rPr>
          <w:b w:val="0"/>
          <w:bCs/>
          <w:sz w:val="24"/>
          <w:szCs w:val="24"/>
        </w:rPr>
        <w:t>. Лицензионный договор  от 03.09.2021 г.</w:t>
      </w:r>
      <w:r>
        <w:rPr>
          <w:b w:val="0"/>
          <w:bCs/>
          <w:sz w:val="24"/>
          <w:szCs w:val="24"/>
        </w:rPr>
        <w:t xml:space="preserve"> </w:t>
      </w:r>
      <w:r w:rsidRPr="00AB1F4A">
        <w:rPr>
          <w:b w:val="0"/>
          <w:bCs/>
          <w:sz w:val="24"/>
          <w:szCs w:val="24"/>
        </w:rPr>
        <w:t xml:space="preserve">№ РД0373547,  между </w:t>
      </w:r>
      <w:r>
        <w:rPr>
          <w:b w:val="0"/>
          <w:bCs/>
          <w:sz w:val="24"/>
          <w:szCs w:val="24"/>
        </w:rPr>
        <w:t xml:space="preserve"> ОАО «ТАКФ» (Лицензиат) и </w:t>
      </w:r>
      <w:r w:rsidRPr="00624BF9">
        <w:rPr>
          <w:b w:val="0"/>
          <w:bCs/>
          <w:sz w:val="24"/>
          <w:szCs w:val="24"/>
        </w:rPr>
        <w:t>ПАО  «Красный Октябрь»</w:t>
      </w:r>
      <w:r w:rsidRPr="00AB1F4A">
        <w:rPr>
          <w:b w:val="0"/>
          <w:bCs/>
          <w:sz w:val="24"/>
          <w:szCs w:val="24"/>
        </w:rPr>
        <w:t xml:space="preserve"> (Лицензиар). Предоставление права использования товарного знака ДЕТСКИЕ ЗАБАВЫ. Совокупный размер подлежащего выплате вознаграждения не может превышать 31 млн. рублей. Договор вступает в силу </w:t>
      </w:r>
      <w:proofErr w:type="gramStart"/>
      <w:r w:rsidRPr="00AB1F4A">
        <w:rPr>
          <w:b w:val="0"/>
          <w:bCs/>
          <w:sz w:val="24"/>
          <w:szCs w:val="24"/>
        </w:rPr>
        <w:t>с даты регистрации</w:t>
      </w:r>
      <w:proofErr w:type="gramEnd"/>
      <w:r w:rsidRPr="00AB1F4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 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Pr="002E4AD5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 </w:t>
      </w:r>
      <w:r w:rsidRPr="00AB1F4A">
        <w:rPr>
          <w:b w:val="0"/>
          <w:bCs/>
          <w:sz w:val="24"/>
          <w:szCs w:val="24"/>
        </w:rPr>
        <w:t>1</w:t>
      </w:r>
      <w:r>
        <w:rPr>
          <w:b w:val="0"/>
          <w:bCs/>
          <w:sz w:val="24"/>
          <w:szCs w:val="24"/>
        </w:rPr>
        <w:t>3</w:t>
      </w:r>
      <w:r w:rsidRPr="00AB1F4A">
        <w:rPr>
          <w:b w:val="0"/>
          <w:bCs/>
          <w:sz w:val="24"/>
          <w:szCs w:val="24"/>
        </w:rPr>
        <w:t>. Лицензионный договор  от 03.09.2021 г.</w:t>
      </w:r>
      <w:r>
        <w:rPr>
          <w:b w:val="0"/>
          <w:bCs/>
          <w:sz w:val="24"/>
          <w:szCs w:val="24"/>
        </w:rPr>
        <w:t xml:space="preserve"> </w:t>
      </w:r>
      <w:r w:rsidRPr="00AB1F4A">
        <w:rPr>
          <w:b w:val="0"/>
          <w:bCs/>
          <w:sz w:val="24"/>
          <w:szCs w:val="24"/>
        </w:rPr>
        <w:t xml:space="preserve">№ РД0373548,  между </w:t>
      </w:r>
      <w:r>
        <w:rPr>
          <w:b w:val="0"/>
          <w:bCs/>
          <w:sz w:val="24"/>
          <w:szCs w:val="24"/>
        </w:rPr>
        <w:t xml:space="preserve"> ОАО «ТАКФ» (Лицензиат) и </w:t>
      </w:r>
      <w:r w:rsidRPr="00624BF9">
        <w:rPr>
          <w:b w:val="0"/>
          <w:bCs/>
          <w:sz w:val="24"/>
          <w:szCs w:val="24"/>
        </w:rPr>
        <w:t>ПАО «Красный Октябрь»</w:t>
      </w:r>
      <w:r w:rsidRPr="00AB1F4A">
        <w:rPr>
          <w:b w:val="0"/>
          <w:bCs/>
          <w:sz w:val="24"/>
          <w:szCs w:val="24"/>
        </w:rPr>
        <w:t xml:space="preserve"> (Лицензиар). Предоставление права использования товарного знака ВЕСЕЛЫЕ НОТКИ. Совокупный размер подлежащего выплате вознаграждения не может превышать 31 млн. рублей. Договор вступает в силу </w:t>
      </w:r>
      <w:proofErr w:type="gramStart"/>
      <w:r w:rsidRPr="00AB1F4A">
        <w:rPr>
          <w:b w:val="0"/>
          <w:bCs/>
          <w:sz w:val="24"/>
          <w:szCs w:val="24"/>
        </w:rPr>
        <w:t>с даты регистрации</w:t>
      </w:r>
      <w:proofErr w:type="gramEnd"/>
      <w:r w:rsidRPr="00AB1F4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 w:rsidRPr="00AB1F4A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«Холдинговая Компания  «Объединенные кондитеры», ООО «Объединенные кондитеры»,  Петров Александр Юрьевич,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360158">
        <w:rPr>
          <w:rFonts w:ascii="Times" w:hAnsi="Times" w:cs="Times"/>
          <w:b w:val="0"/>
          <w:bCs/>
          <w:sz w:val="24"/>
          <w:szCs w:val="24"/>
        </w:rPr>
        <w:t>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Pr="002E4AD5" w:rsidRDefault="00FD4FC9" w:rsidP="00FD4FC9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 xml:space="preserve">        </w:t>
      </w:r>
      <w:r w:rsidRPr="00951DDC">
        <w:rPr>
          <w:rFonts w:ascii="Times" w:hAnsi="Times" w:cs="Times"/>
          <w:b w:val="0"/>
          <w:bCs/>
          <w:sz w:val="24"/>
          <w:szCs w:val="24"/>
        </w:rPr>
        <w:t>1</w:t>
      </w:r>
      <w:r>
        <w:rPr>
          <w:rFonts w:ascii="Times" w:hAnsi="Times" w:cs="Times"/>
          <w:b w:val="0"/>
          <w:bCs/>
          <w:sz w:val="24"/>
          <w:szCs w:val="24"/>
        </w:rPr>
        <w:t>4</w:t>
      </w:r>
      <w:r w:rsidRPr="00951DDC">
        <w:rPr>
          <w:rFonts w:ascii="Times" w:hAnsi="Times" w:cs="Times"/>
          <w:b w:val="0"/>
          <w:bCs/>
          <w:sz w:val="24"/>
          <w:szCs w:val="24"/>
        </w:rPr>
        <w:t>.</w:t>
      </w:r>
      <w:r w:rsidRPr="00423BE0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активов:</w:t>
      </w:r>
      <w:r w:rsidRPr="002E4AD5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</w:t>
      </w:r>
    </w:p>
    <w:p w:rsidR="00FD4FC9" w:rsidRPr="002E4AD5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2E4AD5">
        <w:rPr>
          <w:rFonts w:ascii="Times" w:hAnsi="Times" w:cs="Times"/>
          <w:b w:val="0"/>
          <w:bCs/>
          <w:sz w:val="24"/>
          <w:szCs w:val="24"/>
        </w:rPr>
        <w:t xml:space="preserve">Договор поставки </w:t>
      </w:r>
      <w:r>
        <w:rPr>
          <w:rFonts w:ascii="Times" w:hAnsi="Times" w:cs="Times"/>
          <w:b w:val="0"/>
          <w:bCs/>
          <w:sz w:val="24"/>
          <w:szCs w:val="24"/>
        </w:rPr>
        <w:t>от 16.09.2021 г. № ТАКФ-21/704,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между ОАО «ТАКФ» (По</w:t>
      </w:r>
      <w:r>
        <w:rPr>
          <w:rFonts w:ascii="Times" w:hAnsi="Times" w:cs="Times"/>
          <w:b w:val="0"/>
          <w:bCs/>
          <w:sz w:val="24"/>
          <w:szCs w:val="24"/>
        </w:rPr>
        <w:t>ставщик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) </w:t>
      </w:r>
      <w:proofErr w:type="gramStart"/>
      <w:r w:rsidRPr="002E4AD5">
        <w:rPr>
          <w:rFonts w:ascii="Times" w:hAnsi="Times" w:cs="Times"/>
          <w:b w:val="0"/>
          <w:bCs/>
          <w:sz w:val="24"/>
          <w:szCs w:val="24"/>
        </w:rPr>
        <w:t>и ООО</w:t>
      </w:r>
      <w:proofErr w:type="gramEnd"/>
      <w:r w:rsidRPr="002E4AD5">
        <w:rPr>
          <w:rFonts w:ascii="Times" w:hAnsi="Times" w:cs="Times"/>
          <w:b w:val="0"/>
          <w:bCs/>
          <w:sz w:val="24"/>
          <w:szCs w:val="24"/>
        </w:rPr>
        <w:t xml:space="preserve"> «Объединенные кондитеры» (П</w:t>
      </w:r>
      <w:r>
        <w:rPr>
          <w:rFonts w:ascii="Times" w:hAnsi="Times" w:cs="Times"/>
          <w:b w:val="0"/>
          <w:bCs/>
          <w:sz w:val="24"/>
          <w:szCs w:val="24"/>
        </w:rPr>
        <w:t>окупатель</w:t>
      </w:r>
      <w:r w:rsidRPr="002E4AD5">
        <w:rPr>
          <w:rFonts w:ascii="Times" w:hAnsi="Times" w:cs="Times"/>
          <w:b w:val="0"/>
          <w:bCs/>
          <w:sz w:val="24"/>
          <w:szCs w:val="24"/>
        </w:rPr>
        <w:t>). Поставщик обязуется поставить  Покупателю кондитерские изделия. Сумма договора не должна превышать  5</w:t>
      </w:r>
      <w:r>
        <w:rPr>
          <w:rFonts w:ascii="Times" w:hAnsi="Times" w:cs="Times"/>
          <w:b w:val="0"/>
          <w:bCs/>
          <w:sz w:val="24"/>
          <w:szCs w:val="24"/>
        </w:rPr>
        <w:t xml:space="preserve"> млрд. рублей.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 Договор </w:t>
      </w:r>
      <w:r w:rsidRPr="002E4AD5">
        <w:rPr>
          <w:rFonts w:ascii="Times" w:hAnsi="Times" w:cs="Times"/>
          <w:b w:val="0"/>
          <w:bCs/>
          <w:sz w:val="24"/>
          <w:szCs w:val="24"/>
        </w:rPr>
        <w:lastRenderedPageBreak/>
        <w:t>вступает в силу с момента подписания и действует до 31.</w:t>
      </w:r>
      <w:r>
        <w:rPr>
          <w:rFonts w:ascii="Times" w:hAnsi="Times" w:cs="Times"/>
          <w:b w:val="0"/>
          <w:bCs/>
          <w:sz w:val="24"/>
          <w:szCs w:val="24"/>
        </w:rPr>
        <w:t>12</w:t>
      </w:r>
      <w:r w:rsidRPr="002E4AD5">
        <w:rPr>
          <w:rFonts w:ascii="Times" w:hAnsi="Times" w:cs="Times"/>
          <w:b w:val="0"/>
          <w:bCs/>
          <w:sz w:val="24"/>
          <w:szCs w:val="24"/>
        </w:rPr>
        <w:t>.2021 г.</w:t>
      </w:r>
      <w:r>
        <w:rPr>
          <w:rFonts w:ascii="Times" w:hAnsi="Times" w:cs="Times"/>
          <w:b w:val="0"/>
          <w:bCs/>
          <w:sz w:val="24"/>
          <w:szCs w:val="24"/>
        </w:rPr>
        <w:t xml:space="preserve">, с правом пролонгации на каждый последующий календарный год. </w:t>
      </w:r>
      <w:r w:rsidRPr="002E4AD5">
        <w:rPr>
          <w:rFonts w:ascii="Times" w:hAnsi="Times" w:cs="Times"/>
          <w:b w:val="0"/>
          <w:bCs/>
          <w:sz w:val="24"/>
          <w:szCs w:val="24"/>
        </w:rPr>
        <w:t xml:space="preserve">Заинтересованные лица:  </w:t>
      </w:r>
    </w:p>
    <w:p w:rsidR="00FD4FC9" w:rsidRDefault="00FD4FC9" w:rsidP="00FD4FC9">
      <w:pPr>
        <w:jc w:val="both"/>
        <w:rPr>
          <w:rFonts w:ascii="Times" w:hAnsi="Times" w:cs="Times"/>
          <w:i/>
          <w:noProof/>
        </w:rPr>
      </w:pPr>
      <w:r w:rsidRPr="002E4AD5">
        <w:rPr>
          <w:rFonts w:ascii="Times" w:hAnsi="Times" w:cs="Times"/>
          <w:bCs/>
        </w:rPr>
        <w:t xml:space="preserve">     </w:t>
      </w:r>
      <w:r>
        <w:rPr>
          <w:rFonts w:ascii="Times" w:hAnsi="Times" w:cs="Times"/>
          <w:bCs/>
        </w:rPr>
        <w:t xml:space="preserve"> 14.1. </w:t>
      </w:r>
      <w:r w:rsidRPr="003F1922">
        <w:rPr>
          <w:rFonts w:ascii="Times" w:hAnsi="Times" w:cs="Times"/>
          <w:bCs/>
        </w:rPr>
        <w:t xml:space="preserve">Петров Алексей Юрьевич, Петров Александр Юрьевич, Харин Алексей Анатольевич </w:t>
      </w:r>
      <w:r w:rsidRPr="003F1922">
        <w:rPr>
          <w:rFonts w:ascii="Times" w:hAnsi="Times" w:cs="Times"/>
          <w:b/>
          <w:bCs/>
        </w:rPr>
        <w:t xml:space="preserve">-  </w:t>
      </w:r>
      <w:r w:rsidRPr="003F1922">
        <w:rPr>
          <w:rFonts w:ascii="Times" w:hAnsi="Times" w:cs="Times"/>
        </w:rPr>
        <w:t xml:space="preserve">члены Совета директоров </w:t>
      </w:r>
      <w:r w:rsidRPr="00624BF9">
        <w:rPr>
          <w:rFonts w:ascii="Times" w:hAnsi="Times" w:cs="Times"/>
        </w:rPr>
        <w:t>Общества</w:t>
      </w:r>
      <w:r>
        <w:rPr>
          <w:rFonts w:ascii="Times" w:hAnsi="Times" w:cs="Times"/>
        </w:rPr>
        <w:t xml:space="preserve"> </w:t>
      </w:r>
      <w:r w:rsidRPr="003F1922">
        <w:rPr>
          <w:rFonts w:ascii="Times" w:hAnsi="Times" w:cs="Times"/>
          <w:noProof/>
        </w:rPr>
        <w:t>и одновременно члены Совета директоров ООО «Объединенные кондитеры».</w:t>
      </w:r>
      <w:r w:rsidRPr="003F1922">
        <w:rPr>
          <w:rFonts w:ascii="Times" w:hAnsi="Times" w:cs="Times"/>
          <w:i/>
          <w:noProof/>
        </w:rPr>
        <w:t xml:space="preserve"> </w:t>
      </w:r>
    </w:p>
    <w:p w:rsidR="00FD4FC9" w:rsidRDefault="00FD4FC9" w:rsidP="00FD4FC9">
      <w:pPr>
        <w:jc w:val="both"/>
        <w:rPr>
          <w:rFonts w:ascii="Times" w:hAnsi="Times" w:cs="Times"/>
          <w:noProof/>
        </w:rPr>
      </w:pPr>
      <w:r w:rsidRPr="003F1922">
        <w:rPr>
          <w:rFonts w:ascii="Times" w:hAnsi="Times" w:cs="Times"/>
          <w:i/>
          <w:noProof/>
        </w:rPr>
        <w:t xml:space="preserve"> </w:t>
      </w:r>
      <w:r>
        <w:rPr>
          <w:rFonts w:ascii="Times" w:hAnsi="Times" w:cs="Times"/>
          <w:i/>
          <w:noProof/>
        </w:rPr>
        <w:t xml:space="preserve">      </w:t>
      </w:r>
      <w:r w:rsidRPr="003F1922">
        <w:rPr>
          <w:rFonts w:ascii="Times" w:hAnsi="Times" w:cs="Times"/>
          <w:noProof/>
        </w:rPr>
        <w:t>Доли участия в уставном капитале (доли принадлежащих акций</w:t>
      </w:r>
      <w:r w:rsidRPr="00624BF9">
        <w:rPr>
          <w:rFonts w:ascii="Times" w:hAnsi="Times" w:cs="Times"/>
          <w:noProof/>
        </w:rPr>
        <w:t xml:space="preserve">) </w:t>
      </w:r>
      <w:r w:rsidRPr="00624BF9">
        <w:rPr>
          <w:rFonts w:ascii="Times" w:hAnsi="Times" w:cs="Times"/>
        </w:rPr>
        <w:t>Общества</w:t>
      </w:r>
      <w:r w:rsidRPr="003F1922">
        <w:rPr>
          <w:rFonts w:ascii="Times" w:hAnsi="Times" w:cs="Times"/>
          <w:noProof/>
        </w:rPr>
        <w:t xml:space="preserve"> не имеют. </w:t>
      </w:r>
    </w:p>
    <w:p w:rsidR="00FD4FC9" w:rsidRPr="003F1922" w:rsidRDefault="00FD4FC9" w:rsidP="00FD4FC9">
      <w:pPr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</w:t>
      </w:r>
      <w:r w:rsidRPr="003F1922">
        <w:rPr>
          <w:rFonts w:ascii="Times" w:hAnsi="Times" w:cs="Times"/>
          <w:noProof/>
        </w:rPr>
        <w:t xml:space="preserve">Доли участия в уставном капитале </w:t>
      </w:r>
      <w:r w:rsidRPr="003F1922">
        <w:rPr>
          <w:rFonts w:ascii="Times" w:hAnsi="Times" w:cs="Times"/>
          <w:color w:val="000000"/>
        </w:rPr>
        <w:t>ОО</w:t>
      </w:r>
      <w:r w:rsidRPr="003F1922">
        <w:rPr>
          <w:rFonts w:ascii="Times" w:hAnsi="Times" w:cs="Times"/>
          <w:noProof/>
        </w:rPr>
        <w:t>О «Объединенные кондитеры» не имеют.</w:t>
      </w:r>
    </w:p>
    <w:p w:rsidR="00FD4FC9" w:rsidRDefault="00FD4FC9" w:rsidP="00FD4FC9">
      <w:pPr>
        <w:jc w:val="both"/>
        <w:rPr>
          <w:rFonts w:ascii="Times" w:hAnsi="Times" w:cs="Times"/>
          <w:color w:val="000000"/>
        </w:rPr>
      </w:pPr>
      <w:r w:rsidRPr="003F1922">
        <w:rPr>
          <w:rFonts w:ascii="Times" w:hAnsi="Times" w:cs="Times"/>
          <w:noProof/>
        </w:rPr>
        <w:t xml:space="preserve">      </w:t>
      </w:r>
      <w:r>
        <w:rPr>
          <w:rFonts w:ascii="Times" w:hAnsi="Times" w:cs="Times"/>
          <w:noProof/>
        </w:rPr>
        <w:t>14</w:t>
      </w:r>
      <w:r w:rsidRPr="003F1922">
        <w:rPr>
          <w:rFonts w:ascii="Times" w:hAnsi="Times" w:cs="Times"/>
          <w:noProof/>
        </w:rPr>
        <w:t>.2</w:t>
      </w:r>
      <w:r>
        <w:rPr>
          <w:rFonts w:ascii="Times" w:hAnsi="Times" w:cs="Times"/>
          <w:noProof/>
        </w:rPr>
        <w:t>.</w:t>
      </w:r>
      <w:r w:rsidRPr="003F1922">
        <w:rPr>
          <w:rFonts w:ascii="Times" w:hAnsi="Times" w:cs="Times"/>
          <w:b/>
          <w:i/>
          <w:noProof/>
        </w:rPr>
        <w:t xml:space="preserve"> </w:t>
      </w:r>
      <w:r w:rsidRPr="003F1922">
        <w:rPr>
          <w:rFonts w:ascii="Times" w:hAnsi="Times" w:cs="Times"/>
          <w:noProof/>
        </w:rPr>
        <w:t xml:space="preserve">Общество с ограниченной ответственностью «Объединенные кондитеры» - </w:t>
      </w:r>
      <w:r w:rsidRPr="003F1922">
        <w:rPr>
          <w:rFonts w:ascii="Times" w:hAnsi="Times" w:cs="Times"/>
          <w:color w:val="000000"/>
        </w:rPr>
        <w:t xml:space="preserve">лицо </w:t>
      </w:r>
      <w:r w:rsidRPr="003F1922">
        <w:rPr>
          <w:rFonts w:ascii="Times" w:hAnsi="Times" w:cs="Times"/>
          <w:bCs/>
          <w:iCs/>
        </w:rPr>
        <w:t xml:space="preserve">осуществляет полномочия </w:t>
      </w:r>
      <w:r w:rsidRPr="003F1922">
        <w:rPr>
          <w:rFonts w:ascii="Times" w:hAnsi="Times" w:cs="Times"/>
          <w:color w:val="000000"/>
        </w:rPr>
        <w:t xml:space="preserve">единолично исполнительного органа </w:t>
      </w:r>
      <w:r w:rsidRPr="00624BF9">
        <w:rPr>
          <w:rFonts w:ascii="Times" w:hAnsi="Times" w:cs="Times"/>
        </w:rPr>
        <w:t>Общества</w:t>
      </w:r>
      <w:r w:rsidRPr="00624BF9">
        <w:rPr>
          <w:rFonts w:ascii="Times" w:hAnsi="Times" w:cs="Times"/>
          <w:color w:val="000000"/>
        </w:rPr>
        <w:t xml:space="preserve"> и является стороной сделки.</w:t>
      </w:r>
      <w:r w:rsidRPr="003F1922">
        <w:rPr>
          <w:rFonts w:ascii="Times" w:hAnsi="Times" w:cs="Times"/>
          <w:color w:val="000000"/>
        </w:rPr>
        <w:t xml:space="preserve"> </w:t>
      </w:r>
    </w:p>
    <w:p w:rsidR="00FD4FC9" w:rsidRDefault="00FD4FC9" w:rsidP="00FD4FC9">
      <w:pPr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</w:t>
      </w:r>
      <w:r w:rsidRPr="003F1922">
        <w:rPr>
          <w:rFonts w:ascii="Times" w:hAnsi="Times" w:cs="Times"/>
          <w:noProof/>
        </w:rPr>
        <w:t xml:space="preserve">Доли участия в уставном капитале (доли принадлежащих акций) </w:t>
      </w:r>
      <w:r w:rsidRPr="00624BF9">
        <w:rPr>
          <w:rFonts w:ascii="Times" w:hAnsi="Times" w:cs="Times"/>
        </w:rPr>
        <w:t>Общества</w:t>
      </w:r>
      <w:r w:rsidRPr="003F1922">
        <w:rPr>
          <w:rFonts w:ascii="Times" w:hAnsi="Times" w:cs="Times"/>
          <w:noProof/>
        </w:rPr>
        <w:t xml:space="preserve"> не имеет. </w:t>
      </w:r>
    </w:p>
    <w:p w:rsidR="00FD4FC9" w:rsidRPr="003F1922" w:rsidRDefault="00FD4FC9" w:rsidP="00FD4FC9">
      <w:pPr>
        <w:tabs>
          <w:tab w:val="left" w:pos="426"/>
        </w:tabs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</w:t>
      </w:r>
      <w:r w:rsidRPr="003F1922">
        <w:rPr>
          <w:rFonts w:ascii="Times" w:hAnsi="Times" w:cs="Times"/>
          <w:noProof/>
        </w:rPr>
        <w:t xml:space="preserve">Доли участия в уставном капитале </w:t>
      </w:r>
      <w:r w:rsidRPr="003F1922">
        <w:rPr>
          <w:rFonts w:ascii="Times" w:hAnsi="Times" w:cs="Times"/>
          <w:color w:val="000000"/>
        </w:rPr>
        <w:t xml:space="preserve"> ОО</w:t>
      </w:r>
      <w:r w:rsidRPr="003F1922">
        <w:rPr>
          <w:rFonts w:ascii="Times" w:hAnsi="Times" w:cs="Times"/>
          <w:noProof/>
        </w:rPr>
        <w:t>О «Объединенные кондитеры» не имеет.</w:t>
      </w:r>
    </w:p>
    <w:p w:rsidR="00FD4FC9" w:rsidRDefault="00FD4FC9" w:rsidP="00FD4FC9">
      <w:pPr>
        <w:autoSpaceDE w:val="0"/>
        <w:autoSpaceDN w:val="0"/>
        <w:adjustRightInd w:val="0"/>
        <w:jc w:val="both"/>
        <w:rPr>
          <w:rFonts w:ascii="Times" w:hAnsi="Times" w:cs="Times"/>
          <w:color w:val="000000"/>
          <w:shd w:val="clear" w:color="auto" w:fill="FFFFFF"/>
        </w:rPr>
      </w:pPr>
      <w:r w:rsidRPr="003F1922">
        <w:rPr>
          <w:rFonts w:ascii="Times" w:hAnsi="Times" w:cs="Times"/>
          <w:noProof/>
        </w:rPr>
        <w:t xml:space="preserve">     </w:t>
      </w:r>
      <w:r>
        <w:rPr>
          <w:rFonts w:ascii="Times" w:hAnsi="Times" w:cs="Times"/>
          <w:noProof/>
        </w:rPr>
        <w:t xml:space="preserve"> 14.3. </w:t>
      </w:r>
      <w:r w:rsidRPr="003F1922">
        <w:rPr>
          <w:rFonts w:ascii="Times" w:hAnsi="Times" w:cs="Times"/>
        </w:rPr>
        <w:t xml:space="preserve">Акционерное общество «Холдинговая компания «Объединенные кондитеры»  </w:t>
      </w:r>
      <w:r w:rsidRPr="003F1922">
        <w:rPr>
          <w:rFonts w:ascii="Times" w:hAnsi="Times" w:cs="Times"/>
          <w:color w:val="000000"/>
        </w:rPr>
        <w:t xml:space="preserve">– </w:t>
      </w:r>
      <w:r w:rsidRPr="003F1922">
        <w:rPr>
          <w:rFonts w:ascii="Times" w:hAnsi="Times" w:cs="Times"/>
        </w:rPr>
        <w:t xml:space="preserve">лицо является контролирующим лицом Общества, </w:t>
      </w:r>
      <w:r w:rsidRPr="003F1922">
        <w:rPr>
          <w:rFonts w:ascii="Times" w:hAnsi="Times" w:cs="Times"/>
          <w:color w:val="000000"/>
          <w:shd w:val="clear" w:color="auto" w:fill="FFFFFF"/>
        </w:rPr>
        <w:t xml:space="preserve"> имеющим право косвенно распоряжаться более 50 процентами голосов в высшем органе управления</w:t>
      </w:r>
      <w:r w:rsidRPr="003F1922">
        <w:rPr>
          <w:rFonts w:ascii="Times" w:hAnsi="Times" w:cs="Times"/>
        </w:rPr>
        <w:t xml:space="preserve"> и одновременно контролирующим лицом  </w:t>
      </w:r>
      <w:r w:rsidRPr="003F1922">
        <w:rPr>
          <w:rFonts w:ascii="Times" w:hAnsi="Times" w:cs="Times"/>
          <w:bCs/>
          <w:iCs/>
        </w:rPr>
        <w:t>ООО «Объединенные кондитеры»</w:t>
      </w:r>
      <w:r w:rsidRPr="003F1922">
        <w:rPr>
          <w:rFonts w:ascii="Times" w:hAnsi="Times" w:cs="Times"/>
        </w:rPr>
        <w:t xml:space="preserve">,  </w:t>
      </w:r>
      <w:r w:rsidRPr="003F1922">
        <w:rPr>
          <w:rFonts w:ascii="Times" w:hAnsi="Times" w:cs="Times"/>
          <w:color w:val="000000"/>
          <w:shd w:val="clear" w:color="auto" w:fill="FFFFFF"/>
        </w:rPr>
        <w:t xml:space="preserve">имеющим право косвенно распоряжаться более 50 процентами голосов в высшем органе управления. </w:t>
      </w:r>
    </w:p>
    <w:p w:rsidR="00FD4FC9" w:rsidRDefault="00FD4FC9" w:rsidP="00FD4FC9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</w:t>
      </w:r>
      <w:r w:rsidRPr="003F1922">
        <w:rPr>
          <w:rFonts w:ascii="Times" w:hAnsi="Times" w:cs="Times"/>
          <w:noProof/>
        </w:rPr>
        <w:t xml:space="preserve">Доля участия в уставном капитале (доли принадлежащих акций) </w:t>
      </w:r>
      <w:r w:rsidRPr="00624BF9">
        <w:rPr>
          <w:rFonts w:ascii="Times" w:hAnsi="Times" w:cs="Times"/>
        </w:rPr>
        <w:t>Общества</w:t>
      </w:r>
      <w:r w:rsidRPr="003F1922">
        <w:rPr>
          <w:rFonts w:ascii="Times" w:hAnsi="Times" w:cs="Times"/>
          <w:noProof/>
        </w:rPr>
        <w:t xml:space="preserve"> не имеет. </w:t>
      </w:r>
    </w:p>
    <w:p w:rsidR="00FD4FC9" w:rsidRPr="003F1922" w:rsidRDefault="00FD4FC9" w:rsidP="00FD4FC9">
      <w:pPr>
        <w:tabs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 </w:t>
      </w:r>
      <w:r w:rsidRPr="003F1922">
        <w:rPr>
          <w:rFonts w:ascii="Times" w:hAnsi="Times" w:cs="Times"/>
          <w:noProof/>
        </w:rPr>
        <w:t>Доля участия в уставном капитале  ООО «Объединенные кондитеры» не имеет.</w:t>
      </w:r>
    </w:p>
    <w:p w:rsidR="00FD4FC9" w:rsidRDefault="00FD4FC9" w:rsidP="00FD4FC9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sz w:val="24"/>
          <w:szCs w:val="24"/>
        </w:rPr>
        <w:t xml:space="preserve">      </w:t>
      </w:r>
      <w:r w:rsidRPr="003F1922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FD4FC9" w:rsidRPr="00661F0E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FD4FC9" w:rsidRPr="002E4AD5" w:rsidRDefault="00FD4FC9" w:rsidP="00FD4FC9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661F0E">
        <w:rPr>
          <w:rFonts w:ascii="Times" w:hAnsi="Times" w:cs="Times"/>
          <w:b w:val="0"/>
          <w:bCs/>
          <w:sz w:val="24"/>
          <w:szCs w:val="24"/>
        </w:rPr>
        <w:t>1</w:t>
      </w:r>
      <w:r>
        <w:rPr>
          <w:rFonts w:ascii="Times" w:hAnsi="Times" w:cs="Times"/>
          <w:b w:val="0"/>
          <w:bCs/>
          <w:sz w:val="24"/>
          <w:szCs w:val="24"/>
        </w:rPr>
        <w:t>5</w:t>
      </w:r>
      <w:r w:rsidRPr="00661F0E">
        <w:rPr>
          <w:rFonts w:ascii="Times" w:hAnsi="Times" w:cs="Times"/>
          <w:b w:val="0"/>
          <w:bCs/>
          <w:sz w:val="24"/>
          <w:szCs w:val="24"/>
        </w:rPr>
        <w:t>. Лицензионный договор от 14.10.2021 г. № РД0377513  между  ОАО «ТАКФ» (Лицензиат) и ОАО «РОТ ФРОНТ» (Лицензиар). Предоставление права использования  товарного знака МАСКА. Совокупный размер  подлежащего выплате вознаграждения не</w:t>
      </w:r>
      <w:r>
        <w:rPr>
          <w:rFonts w:ascii="Times" w:hAnsi="Times" w:cs="Times"/>
          <w:b w:val="0"/>
          <w:bCs/>
          <w:sz w:val="24"/>
          <w:szCs w:val="24"/>
        </w:rPr>
        <w:t xml:space="preserve"> может превышать 31 млн. рублей</w:t>
      </w:r>
      <w:r w:rsidRPr="00661F0E">
        <w:rPr>
          <w:rFonts w:ascii="Times" w:hAnsi="Times" w:cs="Times"/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Pr="00661F0E">
        <w:rPr>
          <w:rFonts w:ascii="Times" w:hAnsi="Times" w:cs="Times"/>
          <w:b w:val="0"/>
          <w:bCs/>
          <w:sz w:val="24"/>
          <w:szCs w:val="24"/>
        </w:rPr>
        <w:t>с даты регистрации</w:t>
      </w:r>
      <w:proofErr w:type="gramEnd"/>
      <w:r w:rsidRPr="00661F0E">
        <w:rPr>
          <w:rFonts w:ascii="Times" w:hAnsi="Times" w:cs="Times"/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АО «Объединенные кондитеры», ООО «Объединенные кондитеры», </w:t>
      </w:r>
      <w:r w:rsidRPr="00360158">
        <w:rPr>
          <w:rFonts w:ascii="Times" w:eastAsia="Calibri" w:hAnsi="Times" w:cs="Times"/>
          <w:b w:val="0"/>
          <w:sz w:val="24"/>
          <w:szCs w:val="24"/>
        </w:rPr>
        <w:t>Петров Алексей Юрьевич</w:t>
      </w:r>
      <w:r w:rsidRPr="00895CC9">
        <w:rPr>
          <w:rFonts w:ascii="Times" w:eastAsia="Calibri" w:hAnsi="Times" w:cs="Times"/>
          <w:b w:val="0"/>
          <w:sz w:val="24"/>
          <w:szCs w:val="24"/>
        </w:rPr>
        <w:t>,</w:t>
      </w:r>
      <w:r w:rsidRPr="00895CC9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>Петров Александр Юрьевич, Харин Алексей Анатольевич.</w:t>
      </w:r>
    </w:p>
    <w:p w:rsidR="00FD4FC9" w:rsidRPr="00661F0E" w:rsidRDefault="00FD4FC9" w:rsidP="00FD4FC9">
      <w:pPr>
        <w:tabs>
          <w:tab w:val="left" w:pos="426"/>
          <w:tab w:val="left" w:pos="709"/>
        </w:tabs>
        <w:rPr>
          <w:bCs/>
        </w:rPr>
      </w:pPr>
      <w:r>
        <w:rPr>
          <w:rFonts w:ascii="Times" w:hAnsi="Times" w:cs="Times"/>
          <w:bCs/>
          <w:color w:val="000000"/>
        </w:rPr>
        <w:t xml:space="preserve"> 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Default="00FD4FC9" w:rsidP="00FD4FC9">
      <w:pPr>
        <w:rPr>
          <w:rFonts w:ascii="Times" w:hAnsi="Times" w:cs="Times"/>
          <w:bCs/>
        </w:rPr>
      </w:pPr>
    </w:p>
    <w:p w:rsidR="00FD4FC9" w:rsidRPr="002E4AD5" w:rsidRDefault="00FD4FC9" w:rsidP="00FD4FC9">
      <w:pPr>
        <w:pStyle w:val="a4"/>
        <w:tabs>
          <w:tab w:val="left" w:pos="567"/>
        </w:tabs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  <w:r w:rsidRPr="001F1CEA">
        <w:rPr>
          <w:b w:val="0"/>
          <w:bCs/>
          <w:sz w:val="24"/>
          <w:szCs w:val="24"/>
        </w:rPr>
        <w:t xml:space="preserve">      1</w:t>
      </w:r>
      <w:r>
        <w:rPr>
          <w:b w:val="0"/>
          <w:bCs/>
          <w:sz w:val="24"/>
          <w:szCs w:val="24"/>
        </w:rPr>
        <w:t>6</w:t>
      </w:r>
      <w:r w:rsidRPr="001F1CEA">
        <w:rPr>
          <w:b w:val="0"/>
          <w:bCs/>
          <w:sz w:val="24"/>
          <w:szCs w:val="24"/>
        </w:rPr>
        <w:t xml:space="preserve">. Лицензионный договор от 20.10.2021 г. № РД0377946, между ОАО «ТАКФ» (Лицензиат) и ОАО «ТКФ «Ясная поляна» (Лицензиар). Предоставление права использования  товарного знака ФРИСТАЙЛ. Совокупный размер  подлежащего выплате вознаграждения не может превышать </w:t>
      </w:r>
      <w:r>
        <w:rPr>
          <w:b w:val="0"/>
          <w:bCs/>
          <w:sz w:val="24"/>
          <w:szCs w:val="24"/>
        </w:rPr>
        <w:t>31 млн. рублей</w:t>
      </w:r>
      <w:r w:rsidRPr="001F1CEA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Pr="001F1CEA">
        <w:rPr>
          <w:b w:val="0"/>
          <w:bCs/>
          <w:sz w:val="24"/>
          <w:szCs w:val="24"/>
        </w:rPr>
        <w:t>с даты регистрации</w:t>
      </w:r>
      <w:proofErr w:type="gramEnd"/>
      <w:r w:rsidRPr="001F1CEA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</w:t>
      </w:r>
      <w:r w:rsidRPr="00360158">
        <w:rPr>
          <w:b w:val="0"/>
          <w:bCs/>
          <w:sz w:val="24"/>
          <w:szCs w:val="24"/>
        </w:rPr>
        <w:t>:</w:t>
      </w:r>
      <w:r w:rsidRPr="00360158">
        <w:rPr>
          <w:rFonts w:ascii="Times" w:hAnsi="Times" w:cs="Times"/>
          <w:b w:val="0"/>
          <w:bCs/>
          <w:sz w:val="24"/>
          <w:szCs w:val="24"/>
        </w:rPr>
        <w:t xml:space="preserve"> АО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FD4FC9" w:rsidRDefault="00FD4FC9" w:rsidP="00FD4FC9">
      <w:pPr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FD4FC9" w:rsidRPr="001E7DA3" w:rsidRDefault="00FD4FC9" w:rsidP="00FD4FC9">
      <w:pPr>
        <w:tabs>
          <w:tab w:val="left" w:pos="426"/>
        </w:tabs>
        <w:rPr>
          <w:bCs/>
        </w:rPr>
      </w:pPr>
    </w:p>
    <w:p w:rsidR="00FD4FC9" w:rsidRPr="002E4AD5" w:rsidRDefault="00FD4FC9" w:rsidP="00FD4FC9">
      <w:pPr>
        <w:pStyle w:val="a4"/>
        <w:tabs>
          <w:tab w:val="left" w:pos="567"/>
        </w:tabs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    </w:t>
      </w:r>
      <w:r w:rsidRPr="001E7DA3">
        <w:rPr>
          <w:b w:val="0"/>
          <w:bCs/>
          <w:sz w:val="24"/>
          <w:szCs w:val="24"/>
        </w:rPr>
        <w:t>1</w:t>
      </w:r>
      <w:r>
        <w:rPr>
          <w:b w:val="0"/>
          <w:bCs/>
          <w:sz w:val="24"/>
          <w:szCs w:val="24"/>
        </w:rPr>
        <w:t>7</w:t>
      </w:r>
      <w:r w:rsidRPr="001E7DA3">
        <w:rPr>
          <w:b w:val="0"/>
          <w:bCs/>
          <w:sz w:val="24"/>
          <w:szCs w:val="24"/>
        </w:rPr>
        <w:t xml:space="preserve">. Лицензионный договор от  01.11.2021 г. № РД0379198, между ОАО «ТАКФ» (Лицензиат) и ОАО «Воронежская кондитерская фабрика» (Лицензиар). Предоставление права использования товарного знака </w:t>
      </w:r>
      <w:r w:rsidRPr="001E7DA3">
        <w:rPr>
          <w:b w:val="0"/>
          <w:bCs/>
          <w:sz w:val="24"/>
          <w:szCs w:val="24"/>
          <w:lang w:val="en-US"/>
        </w:rPr>
        <w:t>JAMMY</w:t>
      </w:r>
      <w:r w:rsidRPr="001E7DA3">
        <w:rPr>
          <w:b w:val="0"/>
          <w:bCs/>
          <w:sz w:val="24"/>
          <w:szCs w:val="24"/>
        </w:rPr>
        <w:t xml:space="preserve"> </w:t>
      </w:r>
      <w:r w:rsidRPr="001E7DA3">
        <w:rPr>
          <w:b w:val="0"/>
          <w:bCs/>
          <w:sz w:val="24"/>
          <w:szCs w:val="24"/>
          <w:lang w:val="en-US"/>
        </w:rPr>
        <w:t>JELLITO</w:t>
      </w:r>
      <w:r w:rsidRPr="001E7DA3">
        <w:rPr>
          <w:b w:val="0"/>
          <w:bCs/>
          <w:sz w:val="24"/>
          <w:szCs w:val="24"/>
        </w:rPr>
        <w:t>. Совокупный размер  подлежащего выплате вознаграждения не</w:t>
      </w:r>
      <w:r>
        <w:rPr>
          <w:b w:val="0"/>
          <w:bCs/>
          <w:sz w:val="24"/>
          <w:szCs w:val="24"/>
        </w:rPr>
        <w:t xml:space="preserve"> может превышать 31 млн. рублей</w:t>
      </w:r>
      <w:r w:rsidRPr="001E7DA3">
        <w:rPr>
          <w:b w:val="0"/>
          <w:bCs/>
          <w:sz w:val="24"/>
          <w:szCs w:val="24"/>
        </w:rPr>
        <w:t xml:space="preserve">. Договор вступает в силу </w:t>
      </w:r>
      <w:proofErr w:type="gramStart"/>
      <w:r w:rsidRPr="001E7DA3">
        <w:rPr>
          <w:b w:val="0"/>
          <w:bCs/>
          <w:sz w:val="24"/>
          <w:szCs w:val="24"/>
        </w:rPr>
        <w:t>с даты регистрации</w:t>
      </w:r>
      <w:proofErr w:type="gramEnd"/>
      <w:r w:rsidRPr="001E7DA3">
        <w:rPr>
          <w:b w:val="0"/>
          <w:bCs/>
          <w:sz w:val="24"/>
          <w:szCs w:val="24"/>
        </w:rPr>
        <w:t xml:space="preserve"> и заключен на срок действия исключительного права на ТЗ. Заинтересованные лица</w:t>
      </w:r>
      <w:r w:rsidRPr="00DB0932">
        <w:rPr>
          <w:rFonts w:ascii="Times" w:hAnsi="Times" w:cs="Times"/>
          <w:bCs/>
          <w:sz w:val="24"/>
          <w:szCs w:val="24"/>
        </w:rPr>
        <w:t>:</w:t>
      </w:r>
      <w:r>
        <w:rPr>
          <w:rFonts w:ascii="Times" w:hAnsi="Times" w:cs="Times"/>
          <w:bCs/>
          <w:sz w:val="24"/>
          <w:szCs w:val="24"/>
        </w:rPr>
        <w:t xml:space="preserve"> </w:t>
      </w:r>
      <w:r w:rsidRPr="00360158">
        <w:rPr>
          <w:rFonts w:ascii="Times" w:hAnsi="Times" w:cs="Times"/>
          <w:b w:val="0"/>
          <w:bCs/>
          <w:sz w:val="24"/>
          <w:szCs w:val="24"/>
        </w:rPr>
        <w:t>АО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FD4FC9" w:rsidRDefault="00FD4FC9" w:rsidP="00FD4FC9">
      <w:pPr>
        <w:tabs>
          <w:tab w:val="left" w:pos="426"/>
        </w:tabs>
        <w:rPr>
          <w:rFonts w:ascii="Times" w:hAnsi="Times" w:cs="Times"/>
          <w:bCs/>
        </w:rPr>
      </w:pPr>
      <w:r>
        <w:rPr>
          <w:rFonts w:ascii="Times" w:hAnsi="Times" w:cs="Times"/>
          <w:bCs/>
          <w:color w:val="000000"/>
        </w:rPr>
        <w:t xml:space="preserve">         </w:t>
      </w:r>
      <w:r w:rsidRPr="002E4AD5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945BC4" w:rsidRDefault="00945BC4" w:rsidP="00A27A61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E879A9" w:rsidRDefault="00E879A9" w:rsidP="00A27A61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E879A9" w:rsidRDefault="00E879A9" w:rsidP="00A27A61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E879A9" w:rsidRDefault="00E879A9" w:rsidP="00A27A61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E879A9" w:rsidRDefault="00E879A9" w:rsidP="00A27A61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E879A9" w:rsidRPr="007B20BC" w:rsidRDefault="00E879A9" w:rsidP="00A27A61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36038C" w:rsidRPr="00A27A61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  <w:r w:rsidRPr="00A27A61">
        <w:rPr>
          <w:rFonts w:ascii="Times" w:hAnsi="Times" w:cs="Times"/>
          <w:bCs/>
          <w:i/>
          <w:sz w:val="24"/>
          <w:szCs w:val="24"/>
        </w:rPr>
        <w:lastRenderedPageBreak/>
        <w:t>14.</w:t>
      </w:r>
      <w:r w:rsidR="00552540" w:rsidRPr="00A27A61">
        <w:rPr>
          <w:rFonts w:ascii="Times" w:hAnsi="Times" w:cs="Times"/>
          <w:bCs/>
          <w:i/>
          <w:sz w:val="24"/>
          <w:szCs w:val="24"/>
        </w:rPr>
        <w:t xml:space="preserve"> </w:t>
      </w:r>
      <w:r w:rsidRPr="00A27A61">
        <w:rPr>
          <w:rFonts w:ascii="Times" w:hAnsi="Times" w:cs="Times"/>
          <w:bCs/>
          <w:i/>
          <w:sz w:val="24"/>
          <w:szCs w:val="24"/>
        </w:rPr>
        <w:t xml:space="preserve"> Состав Совета директоров Общества и сведения о членах совета директоров,</w:t>
      </w:r>
      <w:r w:rsidR="00726E35" w:rsidRPr="00A27A61">
        <w:rPr>
          <w:rFonts w:ascii="Times" w:hAnsi="Times" w:cs="Times"/>
          <w:bCs/>
          <w:i/>
          <w:sz w:val="24"/>
          <w:szCs w:val="24"/>
        </w:rPr>
        <w:t xml:space="preserve">            </w:t>
      </w:r>
      <w:r w:rsidRPr="00A27A61">
        <w:rPr>
          <w:rFonts w:ascii="Times" w:hAnsi="Times" w:cs="Times"/>
          <w:bCs/>
          <w:i/>
          <w:sz w:val="24"/>
          <w:szCs w:val="24"/>
        </w:rPr>
        <w:t>в  т. ч. их краткие биографические данные:</w:t>
      </w:r>
    </w:p>
    <w:p w:rsidR="0036038C" w:rsidRPr="00A27A61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</w:p>
    <w:p w:rsidR="0036038C" w:rsidRPr="00A27A61" w:rsidRDefault="00D56ECA" w:rsidP="00D56ECA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</w:rPr>
      </w:pPr>
      <w:r w:rsidRPr="00A27A61">
        <w:rPr>
          <w:rFonts w:ascii="Times" w:hAnsi="Times" w:cs="Times"/>
          <w:bCs/>
          <w:i/>
          <w:sz w:val="24"/>
          <w:szCs w:val="24"/>
        </w:rPr>
        <w:t xml:space="preserve">      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14.1.</w:t>
      </w:r>
      <w:r w:rsidR="00A016DA" w:rsidRPr="00A27A61">
        <w:rPr>
          <w:rFonts w:ascii="Times" w:hAnsi="Times" w:cs="Times"/>
          <w:bCs/>
          <w:i/>
          <w:sz w:val="24"/>
          <w:szCs w:val="24"/>
        </w:rPr>
        <w:t xml:space="preserve"> 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Состав Совета директоров Общества с 01.01.20</w:t>
      </w:r>
      <w:r w:rsidR="0075586C" w:rsidRPr="00A27A61">
        <w:rPr>
          <w:rFonts w:ascii="Times" w:hAnsi="Times" w:cs="Times"/>
          <w:bCs/>
          <w:i/>
          <w:sz w:val="24"/>
          <w:szCs w:val="24"/>
        </w:rPr>
        <w:t>2</w:t>
      </w:r>
      <w:r w:rsidR="0085194D" w:rsidRPr="00A27A61">
        <w:rPr>
          <w:rFonts w:ascii="Times" w:hAnsi="Times" w:cs="Times"/>
          <w:bCs/>
          <w:i/>
          <w:sz w:val="24"/>
          <w:szCs w:val="24"/>
        </w:rPr>
        <w:t>1</w:t>
      </w:r>
      <w:r w:rsidR="007D5F98" w:rsidRPr="00A27A61">
        <w:rPr>
          <w:rFonts w:ascii="Times" w:hAnsi="Times" w:cs="Times"/>
          <w:bCs/>
          <w:i/>
          <w:sz w:val="24"/>
          <w:szCs w:val="24"/>
        </w:rPr>
        <w:t xml:space="preserve"> г. по </w:t>
      </w:r>
      <w:r w:rsidR="0085194D" w:rsidRPr="00A27A61">
        <w:rPr>
          <w:rFonts w:ascii="Times" w:hAnsi="Times" w:cs="Times"/>
          <w:bCs/>
          <w:i/>
          <w:sz w:val="24"/>
          <w:szCs w:val="24"/>
        </w:rPr>
        <w:t>02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.06.20</w:t>
      </w:r>
      <w:r w:rsidR="00676A35" w:rsidRPr="00A27A61">
        <w:rPr>
          <w:rFonts w:ascii="Times" w:hAnsi="Times" w:cs="Times"/>
          <w:bCs/>
          <w:i/>
          <w:sz w:val="24"/>
          <w:szCs w:val="24"/>
        </w:rPr>
        <w:t>2</w:t>
      </w:r>
      <w:r w:rsidR="0085194D" w:rsidRPr="00A27A61">
        <w:rPr>
          <w:rFonts w:ascii="Times" w:hAnsi="Times" w:cs="Times"/>
          <w:bCs/>
          <w:i/>
          <w:sz w:val="24"/>
          <w:szCs w:val="24"/>
        </w:rPr>
        <w:t>1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г.</w:t>
      </w:r>
    </w:p>
    <w:tbl>
      <w:tblPr>
        <w:tblW w:w="9799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"/>
        <w:gridCol w:w="2900"/>
        <w:gridCol w:w="4001"/>
        <w:gridCol w:w="1984"/>
      </w:tblGrid>
      <w:tr w:rsidR="0036038C" w:rsidRPr="00A27A61" w:rsidTr="0085194D">
        <w:trPr>
          <w:trHeight w:val="76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>№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proofErr w:type="gramStart"/>
            <w:r w:rsidRPr="00A27A61">
              <w:rPr>
                <w:rFonts w:ascii="Times" w:hAnsi="Times" w:cs="Times"/>
              </w:rPr>
              <w:t>П</w:t>
            </w:r>
            <w:proofErr w:type="gramEnd"/>
            <w:r w:rsidRPr="00A27A61">
              <w:rPr>
                <w:rFonts w:ascii="Times" w:hAnsi="Times" w:cs="Times"/>
              </w:rPr>
              <w:t>/П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 xml:space="preserve">                 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 xml:space="preserve">                ФИО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571719">
            <w:pPr>
              <w:autoSpaceDE w:val="0"/>
              <w:autoSpaceDN w:val="0"/>
              <w:ind w:left="284"/>
              <w:jc w:val="center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AE3AFD" w:rsidP="006B2DE4">
            <w:pPr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>Доля их участия в уставном капитале и доля принадлежащих им обыкновенных акций</w:t>
            </w:r>
          </w:p>
        </w:tc>
      </w:tr>
      <w:tr w:rsidR="0036038C" w:rsidRPr="00A27A61" w:rsidTr="0085194D">
        <w:trPr>
          <w:trHeight w:val="593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1961</w:t>
            </w:r>
          </w:p>
          <w:p w:rsidR="007D5F98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F371F1" w:rsidRPr="00A27A61" w:rsidRDefault="0036038C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</w:t>
            </w:r>
            <w:r w:rsidR="007D5F98" w:rsidRPr="00A27A61">
              <w:rPr>
                <w:color w:val="000000"/>
              </w:rPr>
              <w:t xml:space="preserve">Президент  ООО «Холдинговая компания «ГУТА», Генеральный директор </w:t>
            </w:r>
          </w:p>
          <w:p w:rsidR="0096169A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АО «МЕФИТИС», </w:t>
            </w:r>
          </w:p>
          <w:p w:rsidR="00F371F1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 АО  «КОНФЕКТОР»,  </w:t>
            </w:r>
          </w:p>
          <w:p w:rsidR="00F371F1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АО «Контракт ПМ», </w:t>
            </w:r>
          </w:p>
          <w:p w:rsidR="00F371F1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АО «</w:t>
            </w:r>
            <w:proofErr w:type="spellStart"/>
            <w:r w:rsidRPr="00A27A61">
              <w:rPr>
                <w:color w:val="000000"/>
              </w:rPr>
              <w:t>Реджи-Проф</w:t>
            </w:r>
            <w:proofErr w:type="spellEnd"/>
            <w:r w:rsidRPr="00A27A61">
              <w:rPr>
                <w:color w:val="000000"/>
              </w:rPr>
              <w:t>»</w:t>
            </w:r>
            <w:r w:rsidR="00F371F1" w:rsidRPr="00A27A61">
              <w:rPr>
                <w:color w:val="000000"/>
              </w:rPr>
              <w:t xml:space="preserve">, </w:t>
            </w:r>
          </w:p>
          <w:p w:rsidR="0036038C" w:rsidRPr="00A27A61" w:rsidRDefault="00F371F1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АО «ВИТТЭС»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36038C" w:rsidRPr="00A27A61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2</w:t>
            </w:r>
            <w:r w:rsidR="0036038C" w:rsidRPr="00A27A6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Петров Алексей Юрьевич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0E421C">
            <w:pPr>
              <w:ind w:left="229" w:firstLine="55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1971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6B2DE4" w:rsidRPr="00A27A6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36038C" w:rsidRPr="00A27A61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Вице-президент </w:t>
            </w:r>
            <w:r w:rsidRPr="00A27A61">
              <w:rPr>
                <w:color w:val="000000"/>
                <w:sz w:val="24"/>
                <w:szCs w:val="24"/>
              </w:rPr>
              <w:t xml:space="preserve"> </w:t>
            </w:r>
          </w:p>
          <w:p w:rsidR="006B2DE4" w:rsidRPr="00A27A6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ООО «Холдинговая компания </w:t>
            </w:r>
          </w:p>
          <w:p w:rsidR="006B2DE4" w:rsidRPr="00A27A6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«ГУТА»,   Генеральный директор </w:t>
            </w:r>
          </w:p>
          <w:p w:rsidR="006B2DE4" w:rsidRPr="00A27A61" w:rsidRDefault="000E421C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6B2DE4" w:rsidRPr="00A27A61">
              <w:rPr>
                <w:color w:val="000000"/>
                <w:sz w:val="24"/>
                <w:szCs w:val="24"/>
              </w:rPr>
              <w:t xml:space="preserve"> </w:t>
            </w:r>
            <w:r w:rsidR="006B25AD" w:rsidRPr="00A27A61">
              <w:rPr>
                <w:color w:val="000000"/>
                <w:sz w:val="24"/>
                <w:szCs w:val="24"/>
              </w:rPr>
              <w:t>ЗАО «АРДЕЛА», АО «ЛОГАН-</w:t>
            </w:r>
          </w:p>
          <w:p w:rsidR="00BA5936" w:rsidRPr="00A27A6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A27A61">
              <w:rPr>
                <w:color w:val="000000"/>
                <w:sz w:val="24"/>
                <w:szCs w:val="24"/>
              </w:rPr>
              <w:t>ИНВЕСТ»,  АО «</w:t>
            </w:r>
            <w:proofErr w:type="gramStart"/>
            <w:r w:rsidR="006B25AD" w:rsidRPr="00A27A61">
              <w:rPr>
                <w:color w:val="000000"/>
                <w:sz w:val="24"/>
                <w:szCs w:val="24"/>
              </w:rPr>
              <w:t>Медицинская</w:t>
            </w:r>
            <w:proofErr w:type="gramEnd"/>
            <w:r w:rsidR="006B25AD" w:rsidRPr="00A27A61">
              <w:rPr>
                <w:color w:val="000000"/>
                <w:sz w:val="24"/>
                <w:szCs w:val="24"/>
              </w:rPr>
              <w:t xml:space="preserve"> </w:t>
            </w:r>
          </w:p>
          <w:p w:rsidR="00375B93" w:rsidRPr="00A27A61" w:rsidRDefault="00BA5936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академия </w:t>
            </w:r>
            <w:proofErr w:type="gramStart"/>
            <w:r w:rsidR="006B25AD" w:rsidRPr="00A27A61">
              <w:rPr>
                <w:color w:val="000000"/>
                <w:sz w:val="24"/>
                <w:szCs w:val="24"/>
              </w:rPr>
              <w:t>дентальной</w:t>
            </w:r>
            <w:proofErr w:type="gramEnd"/>
            <w:r w:rsidR="006B25AD" w:rsidRPr="00A27A61">
              <w:rPr>
                <w:color w:val="000000"/>
                <w:sz w:val="24"/>
                <w:szCs w:val="24"/>
              </w:rPr>
              <w:t xml:space="preserve"> </w:t>
            </w:r>
          </w:p>
          <w:p w:rsidR="000E421C" w:rsidRPr="00A27A61" w:rsidRDefault="00375B93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имплантации», </w:t>
            </w:r>
          </w:p>
          <w:p w:rsidR="0036038C" w:rsidRPr="00A27A61" w:rsidRDefault="000E421C" w:rsidP="00A27A61">
            <w:pPr>
              <w:pStyle w:val="af"/>
              <w:tabs>
                <w:tab w:val="left" w:pos="319"/>
              </w:tabs>
              <w:ind w:left="0"/>
              <w:contextualSpacing w:val="0"/>
              <w:rPr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A27A61">
              <w:rPr>
                <w:color w:val="000000"/>
                <w:sz w:val="24"/>
                <w:szCs w:val="24"/>
              </w:rPr>
              <w:t>Президент АО «ТОМАРИС».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483046" w:rsidRPr="00A27A61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3</w:t>
            </w:r>
            <w:r w:rsidR="00483046" w:rsidRPr="00A27A6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6" w:rsidRPr="00A27A61" w:rsidRDefault="00483046" w:rsidP="00483046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Петров Александр Юрьевич</w:t>
            </w:r>
          </w:p>
          <w:p w:rsidR="00483046" w:rsidRPr="00A27A61" w:rsidRDefault="00483046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27A61" w:rsidRDefault="00483046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1964</w:t>
            </w:r>
          </w:p>
          <w:p w:rsidR="00483046" w:rsidRPr="00A27A61" w:rsidRDefault="00483046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483046" w:rsidRPr="00A27A61" w:rsidRDefault="00483046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</w:t>
            </w:r>
            <w:r w:rsidRPr="00A27A61">
              <w:t>Старший вице-президент  ООО «Холдинговая компания «ГУТА», Генеральный директор АО «ТЕЭРА».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27A61" w:rsidRDefault="00483046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85194D" w:rsidRPr="00A27A61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4D" w:rsidRPr="00A27A61" w:rsidRDefault="0085194D" w:rsidP="00483046">
            <w:pPr>
              <w:ind w:left="284"/>
              <w:rPr>
                <w:color w:val="000000"/>
                <w:sz w:val="22"/>
                <w:szCs w:val="22"/>
              </w:rPr>
            </w:pPr>
            <w:proofErr w:type="spellStart"/>
            <w:r w:rsidRPr="00A27A61">
              <w:rPr>
                <w:color w:val="000000"/>
                <w:sz w:val="22"/>
                <w:szCs w:val="22"/>
              </w:rPr>
              <w:t>Бутко</w:t>
            </w:r>
            <w:proofErr w:type="spellEnd"/>
            <w:r w:rsidRPr="00A27A61">
              <w:rPr>
                <w:color w:val="000000"/>
                <w:sz w:val="22"/>
                <w:szCs w:val="22"/>
              </w:rPr>
              <w:t xml:space="preserve">   Кирилл Викторович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1973</w:t>
            </w:r>
          </w:p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Место работы:  Управляющий директор ООО «Объединенные кондитеры»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36038C" w:rsidRPr="00A27A61" w:rsidTr="0085194D">
        <w:trPr>
          <w:trHeight w:val="100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Долгов Валерий Владимирович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1955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36038C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Место работы: Руководитель аппарата</w:t>
            </w:r>
            <w:r w:rsidR="00483046" w:rsidRPr="00A27A61">
              <w:rPr>
                <w:color w:val="000000"/>
              </w:rPr>
              <w:t xml:space="preserve"> Президента</w:t>
            </w:r>
          </w:p>
          <w:p w:rsidR="0036038C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ООО «Холдинговая компания «ГУТА»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</w:tbl>
    <w:p w:rsidR="006126CD" w:rsidRPr="00A27A61" w:rsidRDefault="006126CD" w:rsidP="0085194D">
      <w:pPr>
        <w:pStyle w:val="a4"/>
        <w:jc w:val="left"/>
        <w:rPr>
          <w:bCs/>
          <w:i/>
          <w:sz w:val="24"/>
          <w:szCs w:val="24"/>
        </w:rPr>
      </w:pPr>
    </w:p>
    <w:p w:rsidR="006126CD" w:rsidRPr="00A27A61" w:rsidRDefault="006126CD" w:rsidP="00605BE4">
      <w:pPr>
        <w:pStyle w:val="a4"/>
        <w:ind w:left="284"/>
        <w:jc w:val="left"/>
        <w:rPr>
          <w:bCs/>
          <w:i/>
          <w:sz w:val="24"/>
          <w:szCs w:val="24"/>
        </w:rPr>
      </w:pPr>
    </w:p>
    <w:p w:rsidR="0036038C" w:rsidRPr="00A27A61" w:rsidRDefault="0036038C" w:rsidP="00605BE4">
      <w:pPr>
        <w:pStyle w:val="a4"/>
        <w:ind w:left="284"/>
        <w:jc w:val="left"/>
        <w:rPr>
          <w:bCs/>
          <w:i/>
          <w:sz w:val="24"/>
          <w:szCs w:val="24"/>
        </w:rPr>
      </w:pPr>
      <w:r w:rsidRPr="00A27A61">
        <w:rPr>
          <w:bCs/>
          <w:i/>
          <w:sz w:val="24"/>
          <w:szCs w:val="24"/>
        </w:rPr>
        <w:t>14.2.</w:t>
      </w:r>
      <w:r w:rsidR="006B25AD" w:rsidRPr="00A27A61">
        <w:rPr>
          <w:bCs/>
          <w:i/>
          <w:sz w:val="24"/>
          <w:szCs w:val="24"/>
        </w:rPr>
        <w:t xml:space="preserve"> </w:t>
      </w:r>
      <w:r w:rsidRPr="00A27A61">
        <w:rPr>
          <w:bCs/>
          <w:i/>
          <w:sz w:val="24"/>
          <w:szCs w:val="24"/>
        </w:rPr>
        <w:t>Состав</w:t>
      </w:r>
      <w:r w:rsidR="007D5F98" w:rsidRPr="00A27A61">
        <w:rPr>
          <w:bCs/>
          <w:i/>
          <w:sz w:val="24"/>
          <w:szCs w:val="24"/>
        </w:rPr>
        <w:t xml:space="preserve"> Совета директоров Общества с</w:t>
      </w:r>
      <w:r w:rsidR="007D5F98" w:rsidRPr="00A27A61">
        <w:rPr>
          <w:bCs/>
          <w:i/>
          <w:color w:val="000000"/>
          <w:sz w:val="24"/>
          <w:szCs w:val="24"/>
        </w:rPr>
        <w:t xml:space="preserve"> </w:t>
      </w:r>
      <w:r w:rsidR="0085194D" w:rsidRPr="00A27A61">
        <w:rPr>
          <w:bCs/>
          <w:i/>
          <w:color w:val="000000"/>
          <w:sz w:val="24"/>
          <w:szCs w:val="24"/>
        </w:rPr>
        <w:t>03</w:t>
      </w:r>
      <w:r w:rsidRPr="00A27A61">
        <w:rPr>
          <w:bCs/>
          <w:i/>
          <w:color w:val="000000"/>
          <w:sz w:val="24"/>
          <w:szCs w:val="24"/>
        </w:rPr>
        <w:t>.06.20</w:t>
      </w:r>
      <w:r w:rsidR="00676A35" w:rsidRPr="00A27A61">
        <w:rPr>
          <w:bCs/>
          <w:i/>
          <w:color w:val="000000"/>
          <w:sz w:val="24"/>
          <w:szCs w:val="24"/>
        </w:rPr>
        <w:t>2</w:t>
      </w:r>
      <w:r w:rsidR="0085194D" w:rsidRPr="00A27A61">
        <w:rPr>
          <w:bCs/>
          <w:i/>
          <w:color w:val="000000"/>
          <w:sz w:val="24"/>
          <w:szCs w:val="24"/>
        </w:rPr>
        <w:t>1</w:t>
      </w:r>
      <w:r w:rsidR="00676A35" w:rsidRPr="00A27A61">
        <w:rPr>
          <w:bCs/>
          <w:i/>
          <w:color w:val="000000"/>
          <w:sz w:val="24"/>
          <w:szCs w:val="24"/>
        </w:rPr>
        <w:t xml:space="preserve"> </w:t>
      </w:r>
      <w:r w:rsidRPr="00A27A61">
        <w:rPr>
          <w:bCs/>
          <w:i/>
          <w:color w:val="000000"/>
          <w:sz w:val="24"/>
          <w:szCs w:val="24"/>
        </w:rPr>
        <w:t>г. по 31.12.20</w:t>
      </w:r>
      <w:r w:rsidR="00676A35" w:rsidRPr="00A27A61">
        <w:rPr>
          <w:bCs/>
          <w:i/>
          <w:color w:val="000000"/>
          <w:sz w:val="24"/>
          <w:szCs w:val="24"/>
        </w:rPr>
        <w:t>2</w:t>
      </w:r>
      <w:r w:rsidR="0085194D" w:rsidRPr="00A27A61">
        <w:rPr>
          <w:bCs/>
          <w:i/>
          <w:color w:val="000000"/>
          <w:sz w:val="24"/>
          <w:szCs w:val="24"/>
        </w:rPr>
        <w:t>1</w:t>
      </w:r>
      <w:r w:rsidRPr="00A27A61">
        <w:rPr>
          <w:bCs/>
          <w:i/>
          <w:color w:val="000000"/>
          <w:sz w:val="24"/>
          <w:szCs w:val="24"/>
        </w:rPr>
        <w:t>г.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2800"/>
        <w:gridCol w:w="3936"/>
        <w:gridCol w:w="2166"/>
      </w:tblGrid>
      <w:tr w:rsidR="0036038C" w:rsidRPr="00A27A61" w:rsidTr="006B2DE4">
        <w:trPr>
          <w:trHeight w:val="76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№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proofErr w:type="gramStart"/>
            <w:r w:rsidRPr="00A27A61">
              <w:rPr>
                <w:sz w:val="22"/>
                <w:szCs w:val="22"/>
              </w:rPr>
              <w:t>П</w:t>
            </w:r>
            <w:proofErr w:type="gramEnd"/>
            <w:r w:rsidRPr="00A27A61">
              <w:rPr>
                <w:sz w:val="22"/>
                <w:szCs w:val="22"/>
              </w:rPr>
              <w:t>/П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 xml:space="preserve">                 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 xml:space="preserve">                ФИО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AE3AFD" w:rsidP="006B2DE4">
            <w:pPr>
              <w:ind w:left="215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 xml:space="preserve">Доля их участия в уставном капитале и доля </w:t>
            </w:r>
            <w:r w:rsidRPr="00A27A61">
              <w:rPr>
                <w:sz w:val="22"/>
                <w:szCs w:val="22"/>
              </w:rPr>
              <w:lastRenderedPageBreak/>
              <w:t>принадлежащих им обыкновенных акций</w:t>
            </w:r>
          </w:p>
        </w:tc>
      </w:tr>
      <w:tr w:rsidR="0036038C" w:rsidRPr="00A27A61" w:rsidTr="006B2DE4">
        <w:trPr>
          <w:trHeight w:val="59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1961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6B2DE4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</w:t>
            </w:r>
            <w:r w:rsidR="006B25AD" w:rsidRPr="00A27A61">
              <w:rPr>
                <w:color w:val="000000"/>
              </w:rPr>
              <w:t>Президент  </w:t>
            </w:r>
          </w:p>
          <w:p w:rsidR="006B2DE4" w:rsidRPr="00A27A6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ООО «Холдинговая компания «ГУТА», Генеральный директор АО «МЕФИТИС», </w:t>
            </w:r>
          </w:p>
          <w:p w:rsidR="006B2DE4" w:rsidRPr="00A27A6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АО  «КОНФЕКТОР», </w:t>
            </w:r>
          </w:p>
          <w:p w:rsidR="006B2DE4" w:rsidRPr="00A27A6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 АО «Контракт ПМ», </w:t>
            </w:r>
          </w:p>
          <w:p w:rsidR="0036038C" w:rsidRDefault="00A84113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АО «ВИТТЭС»</w:t>
            </w:r>
            <w:r w:rsidR="0005180D">
              <w:rPr>
                <w:color w:val="000000"/>
              </w:rPr>
              <w:t>,</w:t>
            </w:r>
          </w:p>
          <w:p w:rsidR="0005180D" w:rsidRPr="00624BF9" w:rsidRDefault="0005180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bookmarkStart w:id="0" w:name="_GoBack"/>
            <w:r w:rsidRPr="00624BF9">
              <w:rPr>
                <w:color w:val="000000"/>
              </w:rPr>
              <w:t>АО «ГРЭЙСОН-М»</w:t>
            </w:r>
          </w:p>
          <w:p w:rsidR="0005180D" w:rsidRPr="0005180D" w:rsidRDefault="0005180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624BF9">
              <w:t>ООО «</w:t>
            </w:r>
            <w:proofErr w:type="spellStart"/>
            <w:r w:rsidRPr="00624BF9">
              <w:t>Девелоперский</w:t>
            </w:r>
            <w:proofErr w:type="spellEnd"/>
            <w:r w:rsidRPr="00624BF9">
              <w:t xml:space="preserve"> потенциал»</w:t>
            </w:r>
            <w:bookmarkEnd w:id="0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7E3EDB" w:rsidRPr="00A27A61" w:rsidTr="006B2DE4">
        <w:trPr>
          <w:trHeight w:val="2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A27A61" w:rsidRDefault="0085194D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2</w:t>
            </w:r>
            <w:r w:rsidR="007E3EDB" w:rsidRPr="00A27A6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A27A61" w:rsidRDefault="007E3EDB" w:rsidP="007E3EDB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Петров Алексей Юрьевич</w:t>
            </w:r>
          </w:p>
          <w:p w:rsidR="007E3EDB" w:rsidRPr="00A27A61" w:rsidRDefault="007E3EDB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A27A61" w:rsidRDefault="007E3EDB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1971</w:t>
            </w:r>
          </w:p>
          <w:p w:rsidR="007E3EDB" w:rsidRPr="00A27A61" w:rsidRDefault="007E3EDB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624BF9" w:rsidRDefault="007E3EDB" w:rsidP="00624BF9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Место работы: Вице-президент ООО «Холдинговая компания «ГУ</w:t>
            </w:r>
            <w:r w:rsidR="00624BF9">
              <w:rPr>
                <w:color w:val="000000"/>
              </w:rPr>
              <w:t xml:space="preserve">ТА»,   Генеральный директор ЗАО </w:t>
            </w:r>
            <w:r w:rsidRPr="00A27A61">
              <w:rPr>
                <w:color w:val="000000"/>
              </w:rPr>
              <w:t>«АРДЕЛА»,</w:t>
            </w:r>
            <w:del w:id="1" w:author="Ильичева Светлана Валерьевна" w:date="2022-04-14T10:14:00Z">
              <w:r w:rsidR="002A4EFF" w:rsidRPr="00A27A61" w:rsidDel="00DB5F14">
                <w:rPr>
                  <w:color w:val="000000"/>
                </w:rPr>
                <w:delText> </w:delText>
              </w:r>
            </w:del>
          </w:p>
          <w:p w:rsidR="007E3EDB" w:rsidRPr="00A27A61" w:rsidRDefault="002A4EFF" w:rsidP="00624BF9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Президент </w:t>
            </w:r>
            <w:r w:rsidR="007E3EDB" w:rsidRPr="00A27A61">
              <w:rPr>
                <w:color w:val="000000"/>
              </w:rPr>
              <w:t>АО «ТОМАРИС».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A27A61" w:rsidRDefault="007E3EDB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36038C" w:rsidRPr="00A27A6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3</w:t>
            </w:r>
            <w:r w:rsidR="0036038C" w:rsidRPr="00A27A6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Петров Александр Юрьевич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Дата рождения: </w:t>
            </w:r>
            <w:r w:rsidR="0012535F" w:rsidRPr="00A27A61">
              <w:rPr>
                <w:color w:val="000000"/>
              </w:rPr>
              <w:t>1964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6B25AD" w:rsidRPr="00A27A61" w:rsidRDefault="0036038C" w:rsidP="006B2DE4">
            <w:pPr>
              <w:autoSpaceDE w:val="0"/>
              <w:autoSpaceDN w:val="0"/>
              <w:ind w:left="284"/>
            </w:pPr>
            <w:r w:rsidRPr="00A27A61">
              <w:rPr>
                <w:color w:val="000000"/>
              </w:rPr>
              <w:t xml:space="preserve">Место работы: </w:t>
            </w:r>
            <w:r w:rsidR="006B25AD" w:rsidRPr="00A27A61">
              <w:t>Старший вице-президент  ООО «Холдинговая компания «ГУТА», Генеральный директор АО «ТЕЭРА».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85194D" w:rsidRPr="00A27A6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4D" w:rsidRPr="00A27A61" w:rsidRDefault="0085194D" w:rsidP="00605BE4">
            <w:pPr>
              <w:ind w:left="284"/>
              <w:rPr>
                <w:color w:val="000000"/>
                <w:sz w:val="22"/>
                <w:szCs w:val="22"/>
              </w:rPr>
            </w:pPr>
            <w:proofErr w:type="spellStart"/>
            <w:r w:rsidRPr="00A27A61">
              <w:rPr>
                <w:color w:val="000000"/>
                <w:sz w:val="22"/>
                <w:szCs w:val="22"/>
              </w:rPr>
              <w:t>Бутко</w:t>
            </w:r>
            <w:proofErr w:type="spellEnd"/>
            <w:r w:rsidRPr="00A27A61">
              <w:rPr>
                <w:color w:val="000000"/>
                <w:sz w:val="22"/>
                <w:szCs w:val="22"/>
              </w:rPr>
              <w:t xml:space="preserve">   Кирилл Викторович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1973</w:t>
            </w:r>
          </w:p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85194D" w:rsidRDefault="0085194D" w:rsidP="00DB5F1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 </w:t>
            </w:r>
          </w:p>
          <w:p w:rsidR="00DB5F14" w:rsidRPr="00A27A61" w:rsidRDefault="00DB5F14" w:rsidP="00DB5F14">
            <w:pPr>
              <w:ind w:left="284"/>
              <w:rPr>
                <w:color w:val="000000"/>
              </w:rPr>
            </w:pPr>
            <w:r w:rsidRPr="00624BF9">
              <w:t>Первый заместитель</w:t>
            </w:r>
            <w:proofErr w:type="gramStart"/>
            <w:r w:rsidRPr="00624BF9">
              <w:t xml:space="preserve"> П</w:t>
            </w:r>
            <w:proofErr w:type="gramEnd"/>
            <w:r w:rsidRPr="00624BF9">
              <w:t>ервого вице-президент ООО «Холдинговая компания «ГУТА».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36038C" w:rsidRPr="00A27A61" w:rsidTr="006B2DE4">
        <w:trPr>
          <w:trHeight w:val="100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Долгов Валерий Владимирович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1955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36038C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Место работы: Руководитель аппарата</w:t>
            </w:r>
            <w:r w:rsidR="00483046" w:rsidRPr="00A27A61">
              <w:rPr>
                <w:color w:val="000000"/>
              </w:rPr>
              <w:t xml:space="preserve"> Президента</w:t>
            </w:r>
          </w:p>
          <w:p w:rsidR="0036038C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ООО «Холдинговая компания «ГУТА»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</w:tbl>
    <w:p w:rsidR="0036038C" w:rsidRPr="00A27A61" w:rsidRDefault="0036038C" w:rsidP="00605BE4">
      <w:pPr>
        <w:ind w:left="284"/>
        <w:jc w:val="both"/>
        <w:rPr>
          <w:b/>
        </w:rPr>
      </w:pPr>
    </w:p>
    <w:p w:rsidR="0036038C" w:rsidRPr="00A27A61" w:rsidRDefault="000C32DC" w:rsidP="002A4EFF">
      <w:pPr>
        <w:autoSpaceDE w:val="0"/>
        <w:autoSpaceDN w:val="0"/>
        <w:adjustRightInd w:val="0"/>
        <w:ind w:left="113" w:right="113" w:firstLine="340"/>
        <w:jc w:val="both"/>
      </w:pPr>
      <w:r w:rsidRPr="00A27A61">
        <w:t xml:space="preserve">     </w:t>
      </w:r>
      <w:r w:rsidR="0036038C" w:rsidRPr="00A27A61">
        <w:t>В течение 20</w:t>
      </w:r>
      <w:r w:rsidR="00A126F7" w:rsidRPr="00A27A61">
        <w:t>2</w:t>
      </w:r>
      <w:r w:rsidR="0085194D" w:rsidRPr="00A27A61">
        <w:t>1</w:t>
      </w:r>
      <w:r w:rsidR="0036038C" w:rsidRPr="00A27A61">
        <w:t xml:space="preserve"> года, членами Совета директоров, </w:t>
      </w:r>
      <w:r w:rsidR="00AE3AFD" w:rsidRPr="00A27A61">
        <w:t xml:space="preserve">сделки по приобретению или отчуждению </w:t>
      </w:r>
      <w:r w:rsidR="00612987" w:rsidRPr="00A27A61">
        <w:t xml:space="preserve"> </w:t>
      </w:r>
      <w:r w:rsidR="00AE3AFD" w:rsidRPr="00A27A61">
        <w:t>акций Общества</w:t>
      </w:r>
      <w:r w:rsidR="0036038C" w:rsidRPr="00A27A61">
        <w:t xml:space="preserve"> не совершались.</w:t>
      </w:r>
    </w:p>
    <w:p w:rsidR="002A4EFF" w:rsidRPr="00A126F7" w:rsidRDefault="00DB4D17" w:rsidP="002A4EFF">
      <w:pPr>
        <w:autoSpaceDE w:val="0"/>
        <w:autoSpaceDN w:val="0"/>
        <w:adjustRightInd w:val="0"/>
        <w:ind w:left="113" w:right="113" w:firstLine="340"/>
        <w:jc w:val="both"/>
      </w:pPr>
      <w:r w:rsidRPr="00A27A61">
        <w:t xml:space="preserve">      </w:t>
      </w:r>
      <w:r w:rsidR="002A4EFF" w:rsidRPr="00A27A61">
        <w:t>Изменений в составе Совета директоров в 20</w:t>
      </w:r>
      <w:r w:rsidR="00A126F7" w:rsidRPr="00A27A61">
        <w:t>2</w:t>
      </w:r>
      <w:r w:rsidR="0085194D" w:rsidRPr="00A27A61">
        <w:t>1</w:t>
      </w:r>
      <w:r w:rsidR="002A4EFF" w:rsidRPr="00A27A61">
        <w:t xml:space="preserve"> году не  было.</w:t>
      </w:r>
      <w:r w:rsidR="002A4EFF" w:rsidRPr="00A126F7">
        <w:t xml:space="preserve"> </w:t>
      </w:r>
    </w:p>
    <w:p w:rsidR="0036038C" w:rsidRPr="00FD6C81" w:rsidRDefault="00DB4D17" w:rsidP="00FD4D47">
      <w:pPr>
        <w:ind w:left="113" w:right="113" w:firstLine="340"/>
        <w:rPr>
          <w:b/>
          <w:i/>
          <w:highlight w:val="yellow"/>
        </w:rPr>
      </w:pPr>
      <w:r w:rsidRPr="00FD6C81">
        <w:rPr>
          <w:b/>
          <w:i/>
          <w:highlight w:val="yellow"/>
        </w:rPr>
        <w:t xml:space="preserve"> </w:t>
      </w:r>
    </w:p>
    <w:p w:rsidR="00250B9E" w:rsidRPr="00A27A61" w:rsidRDefault="0036038C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15.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течение отчетного года.</w:t>
      </w:r>
    </w:p>
    <w:p w:rsidR="0036038C" w:rsidRPr="00A27A61" w:rsidRDefault="00250B9E" w:rsidP="002A4EFF">
      <w:pPr>
        <w:tabs>
          <w:tab w:val="left" w:pos="567"/>
        </w:tabs>
        <w:ind w:left="113" w:right="113" w:firstLine="340"/>
        <w:jc w:val="both"/>
      </w:pPr>
      <w:r w:rsidRPr="00A27A61">
        <w:rPr>
          <w:rStyle w:val="Subst"/>
          <w:b w:val="0"/>
          <w:bCs/>
          <w:i w:val="0"/>
          <w:iCs/>
        </w:rPr>
        <w:tab/>
      </w:r>
      <w:r w:rsidR="006B25AD" w:rsidRPr="00A27A61">
        <w:rPr>
          <w:rStyle w:val="Subst"/>
          <w:b w:val="0"/>
          <w:bCs/>
          <w:i w:val="0"/>
          <w:iCs/>
        </w:rPr>
        <w:t>Полномочия единоличного исполнительного органа переданы управляющей организации</w:t>
      </w:r>
      <w:r w:rsidR="006B25AD" w:rsidRPr="00A27A61">
        <w:rPr>
          <w:b/>
          <w:i/>
        </w:rPr>
        <w:t xml:space="preserve"> -</w:t>
      </w:r>
      <w:r w:rsidR="00A31BCB" w:rsidRPr="00A27A61">
        <w:t xml:space="preserve"> </w:t>
      </w:r>
      <w:r w:rsidR="00421D93" w:rsidRPr="00A27A61">
        <w:t xml:space="preserve">Общество </w:t>
      </w:r>
      <w:r w:rsidR="0036038C" w:rsidRPr="00A27A61">
        <w:t>с ограниченной ответственностью «Объединенные кондитеры»</w:t>
      </w:r>
      <w:r w:rsidRPr="00A27A61">
        <w:t xml:space="preserve">     </w:t>
      </w:r>
      <w:r w:rsidR="0036038C" w:rsidRPr="00A27A61">
        <w:t>(ООО</w:t>
      </w:r>
      <w:proofErr w:type="gramStart"/>
      <w:r w:rsidR="0036038C" w:rsidRPr="00A27A61">
        <w:t>«О</w:t>
      </w:r>
      <w:proofErr w:type="gramEnd"/>
      <w:r w:rsidR="0036038C" w:rsidRPr="00A27A61">
        <w:t>бъединенные кондитеры</w:t>
      </w:r>
      <w:r w:rsidR="006B25AD" w:rsidRPr="00A27A61">
        <w:t>»</w:t>
      </w:r>
      <w:r w:rsidR="006E020E" w:rsidRPr="00A27A61">
        <w:t xml:space="preserve">), </w:t>
      </w:r>
      <w:r w:rsidR="006E020E" w:rsidRPr="00A27A61">
        <w:rPr>
          <w:color w:val="000000"/>
        </w:rPr>
        <w:t>Договор о передаче полномочий единоличного</w:t>
      </w:r>
      <w:r w:rsidR="002A4EFF" w:rsidRPr="00A27A61">
        <w:t xml:space="preserve"> </w:t>
      </w:r>
      <w:r w:rsidR="006E020E" w:rsidRPr="00A27A61">
        <w:rPr>
          <w:color w:val="000000"/>
        </w:rPr>
        <w:t xml:space="preserve">исполнительного органа </w:t>
      </w:r>
      <w:r w:rsidR="0036038C" w:rsidRPr="00A27A61">
        <w:t xml:space="preserve"> № 109 – </w:t>
      </w:r>
      <w:proofErr w:type="spellStart"/>
      <w:r w:rsidR="0036038C" w:rsidRPr="00A27A61">
        <w:t>юд</w:t>
      </w:r>
      <w:proofErr w:type="spellEnd"/>
      <w:r w:rsidR="0036038C" w:rsidRPr="00A27A61">
        <w:t xml:space="preserve"> от 17.06.2004 года.</w:t>
      </w:r>
    </w:p>
    <w:p w:rsidR="00B509EB" w:rsidRPr="00A27A61" w:rsidRDefault="00250B9E" w:rsidP="00FE32BC">
      <w:pPr>
        <w:tabs>
          <w:tab w:val="left" w:pos="567"/>
        </w:tabs>
        <w:ind w:left="113" w:right="113" w:firstLine="340"/>
        <w:jc w:val="both"/>
      </w:pPr>
      <w:r w:rsidRPr="00A27A61">
        <w:lastRenderedPageBreak/>
        <w:tab/>
      </w:r>
      <w:r w:rsidR="00571719" w:rsidRPr="00A27A61">
        <w:t xml:space="preserve">ООО «Объединенные кондитеры» </w:t>
      </w:r>
      <w:r w:rsidR="0036038C" w:rsidRPr="00A27A61">
        <w:t>зарегистри</w:t>
      </w:r>
      <w:r w:rsidR="00071B5E" w:rsidRPr="00A27A61">
        <w:t xml:space="preserve">ровано в Российской Федерации, </w:t>
      </w:r>
      <w:proofErr w:type="gramStart"/>
      <w:r w:rsidR="00421D93" w:rsidRPr="00A27A61">
        <w:t>г</w:t>
      </w:r>
      <w:proofErr w:type="gramEnd"/>
      <w:r w:rsidR="00421D93" w:rsidRPr="00A27A61">
        <w:t>.</w:t>
      </w:r>
      <w:r w:rsidR="00071B5E" w:rsidRPr="00A27A61">
        <w:t xml:space="preserve"> </w:t>
      </w:r>
      <w:r w:rsidR="0036038C" w:rsidRPr="00A27A61">
        <w:t>Москва, 13 ноября 2002 года за основным государственным регистрационным номером 1027705027360.</w:t>
      </w:r>
      <w:r w:rsidR="00FE32BC" w:rsidRPr="00A27A61">
        <w:t xml:space="preserve"> </w:t>
      </w:r>
      <w:r w:rsidR="00B509EB" w:rsidRPr="00A27A61">
        <w:t xml:space="preserve"> Доли в уставном капитале Общества не имеет.</w:t>
      </w:r>
    </w:p>
    <w:p w:rsidR="00AE3AFD" w:rsidRPr="00A27A61" w:rsidRDefault="00250B9E" w:rsidP="002A4EFF">
      <w:pPr>
        <w:tabs>
          <w:tab w:val="left" w:pos="567"/>
        </w:tabs>
        <w:ind w:left="113" w:right="113" w:firstLine="340"/>
        <w:jc w:val="both"/>
      </w:pPr>
      <w:r w:rsidRPr="00A27A61">
        <w:tab/>
      </w:r>
      <w:r w:rsidR="0036038C" w:rsidRPr="00A27A61">
        <w:t xml:space="preserve">Место нахождения: </w:t>
      </w:r>
      <w:smartTag w:uri="urn:schemas-microsoft-com:office:smarttags" w:element="metricconverter">
        <w:smartTagPr>
          <w:attr w:name="ProductID" w:val="115184, г"/>
        </w:smartTagPr>
        <w:r w:rsidR="0036038C" w:rsidRPr="00A27A61">
          <w:t>115184, г</w:t>
        </w:r>
      </w:smartTag>
      <w:r w:rsidR="0036038C" w:rsidRPr="00A27A61">
        <w:t>. Москва, 2-й Новокузнецкий пер., д. 13/15, стр.1.</w:t>
      </w:r>
    </w:p>
    <w:p w:rsidR="006B25AD" w:rsidRPr="00A27A61" w:rsidRDefault="00250B9E" w:rsidP="002A4EFF">
      <w:pPr>
        <w:tabs>
          <w:tab w:val="left" w:pos="284"/>
          <w:tab w:val="left" w:pos="567"/>
          <w:tab w:val="left" w:pos="709"/>
        </w:tabs>
        <w:ind w:left="113" w:right="113" w:firstLine="340"/>
        <w:jc w:val="both"/>
        <w:rPr>
          <w:rStyle w:val="Subst"/>
          <w:b w:val="0"/>
          <w:bCs/>
          <w:i w:val="0"/>
          <w:iCs/>
        </w:rPr>
      </w:pPr>
      <w:r w:rsidRPr="00A27A61">
        <w:rPr>
          <w:rStyle w:val="Subst"/>
          <w:b w:val="0"/>
          <w:bCs/>
          <w:i w:val="0"/>
          <w:iCs/>
        </w:rPr>
        <w:tab/>
      </w:r>
      <w:r w:rsidR="00571719" w:rsidRPr="00A27A61">
        <w:rPr>
          <w:rStyle w:val="Subst"/>
          <w:b w:val="0"/>
          <w:bCs/>
          <w:i w:val="0"/>
          <w:iCs/>
        </w:rPr>
        <w:t>Члены коллегиального исполнительного органа в Обществе отсутствуют.</w:t>
      </w:r>
    </w:p>
    <w:p w:rsidR="00071B5E" w:rsidRPr="00A27A61" w:rsidRDefault="00B509EB" w:rsidP="00071B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7A61">
        <w:rPr>
          <w:rFonts w:ascii="Times New Roman" w:hAnsi="Times New Roman" w:cs="Times New Roman"/>
          <w:sz w:val="24"/>
          <w:szCs w:val="24"/>
        </w:rPr>
        <w:t xml:space="preserve"> Единоличный исполнительный орган управляющей организации – Генеральный директор Андрюшкин Дмитрий Александрович, </w:t>
      </w:r>
      <w:smartTag w:uri="urn:schemas-microsoft-com:office:smarttags" w:element="metricconverter">
        <w:smartTagPr>
          <w:attr w:name="ProductID" w:val="1977 г"/>
        </w:smartTagPr>
        <w:r w:rsidRPr="00A27A61">
          <w:rPr>
            <w:rFonts w:ascii="Times New Roman" w:hAnsi="Times New Roman" w:cs="Times New Roman"/>
            <w:sz w:val="24"/>
            <w:szCs w:val="24"/>
          </w:rPr>
          <w:t>1977 г</w:t>
        </w:r>
      </w:smartTag>
      <w:r w:rsidRPr="00A27A61">
        <w:rPr>
          <w:rFonts w:ascii="Times New Roman" w:hAnsi="Times New Roman" w:cs="Times New Roman"/>
          <w:sz w:val="24"/>
          <w:szCs w:val="24"/>
        </w:rPr>
        <w:t xml:space="preserve">.р., образование высшее, доли участия в уставном капитале Общества и доли  принадлежащих обыкновенных акций Общества отсутствуют. </w:t>
      </w:r>
    </w:p>
    <w:p w:rsidR="00B509EB" w:rsidRPr="00624BF9" w:rsidRDefault="00B509EB" w:rsidP="00624BF9">
      <w:pPr>
        <w:tabs>
          <w:tab w:val="left" w:pos="284"/>
          <w:tab w:val="left" w:pos="567"/>
        </w:tabs>
        <w:jc w:val="both"/>
      </w:pPr>
      <w:r w:rsidRPr="00A27A61">
        <w:t xml:space="preserve">        В течение 20</w:t>
      </w:r>
      <w:r w:rsidR="0043637C" w:rsidRPr="00A27A61">
        <w:t>2</w:t>
      </w:r>
      <w:r w:rsidR="0085194D" w:rsidRPr="00A27A61">
        <w:t>1</w:t>
      </w:r>
      <w:r w:rsidRPr="00A27A61">
        <w:t xml:space="preserve"> г.  исполнительными органами Общества сделки по приобретению или отчуждению акций Общества не совершались.</w:t>
      </w:r>
    </w:p>
    <w:p w:rsidR="006B25AD" w:rsidRPr="00EB17A8" w:rsidRDefault="006B25AD" w:rsidP="00FD4D47">
      <w:pPr>
        <w:ind w:left="113" w:right="113" w:firstLine="340"/>
      </w:pPr>
    </w:p>
    <w:p w:rsidR="0036038C" w:rsidRPr="00A27A61" w:rsidRDefault="00250B9E" w:rsidP="00B509EB">
      <w:pPr>
        <w:ind w:left="113" w:right="113" w:firstLine="340"/>
        <w:jc w:val="both"/>
        <w:rPr>
          <w:b/>
          <w:i/>
        </w:rPr>
      </w:pPr>
      <w:r w:rsidRPr="00A27A61">
        <w:rPr>
          <w:b/>
          <w:i/>
        </w:rPr>
        <w:t>16.</w:t>
      </w:r>
      <w:r w:rsidR="00B509EB" w:rsidRPr="00A27A61">
        <w:rPr>
          <w:b/>
          <w:i/>
        </w:rPr>
        <w:t xml:space="preserve"> </w:t>
      </w:r>
      <w:r w:rsidR="0036038C" w:rsidRPr="00A27A61">
        <w:rPr>
          <w:b/>
          <w:i/>
        </w:rPr>
        <w:t>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коллегиального исполнительного органа общества и каждого члена совета директоров или общий разм</w:t>
      </w:r>
      <w:r w:rsidR="006B25AD" w:rsidRPr="00A27A61">
        <w:rPr>
          <w:b/>
          <w:i/>
        </w:rPr>
        <w:t>ер вознаграждения всех этих лиц</w:t>
      </w:r>
      <w:r w:rsidR="0036038C" w:rsidRPr="00A27A61">
        <w:rPr>
          <w:b/>
          <w:i/>
        </w:rPr>
        <w:t>, выплаченного или выплачиваемого по результатам отчетного года.</w:t>
      </w:r>
    </w:p>
    <w:p w:rsidR="0036038C" w:rsidRPr="00A27A61" w:rsidRDefault="0036038C" w:rsidP="00DB4D17">
      <w:pPr>
        <w:ind w:left="113" w:right="113" w:firstLine="340"/>
        <w:jc w:val="both"/>
        <w:rPr>
          <w:b/>
          <w:i/>
        </w:rPr>
      </w:pPr>
    </w:p>
    <w:p w:rsidR="0036038C" w:rsidRPr="00A27A61" w:rsidRDefault="00250B9E" w:rsidP="00DB4D17">
      <w:pPr>
        <w:tabs>
          <w:tab w:val="left" w:pos="567"/>
          <w:tab w:val="left" w:pos="709"/>
        </w:tabs>
        <w:ind w:left="113" w:right="113" w:firstLine="340"/>
        <w:jc w:val="both"/>
        <w:rPr>
          <w:color w:val="000000"/>
        </w:rPr>
      </w:pPr>
      <w:r w:rsidRPr="00A27A61">
        <w:rPr>
          <w:color w:val="000000"/>
        </w:rPr>
        <w:t xml:space="preserve">     </w:t>
      </w:r>
      <w:r w:rsidR="0036038C" w:rsidRPr="00A27A61">
        <w:rPr>
          <w:color w:val="000000"/>
        </w:rPr>
        <w:t xml:space="preserve">Услуги единоличного исполнительного органа, </w:t>
      </w:r>
      <w:r w:rsidR="00571719" w:rsidRPr="00A27A61">
        <w:rPr>
          <w:rStyle w:val="Subst"/>
          <w:b w:val="0"/>
          <w:bCs/>
          <w:i w:val="0"/>
          <w:iCs/>
        </w:rPr>
        <w:t xml:space="preserve">управляющей организации - </w:t>
      </w:r>
      <w:r w:rsidR="00571719" w:rsidRPr="00A27A61">
        <w:rPr>
          <w:color w:val="000000"/>
        </w:rPr>
        <w:t xml:space="preserve"> ООО  «Объединенные кондитеры» </w:t>
      </w:r>
      <w:r w:rsidR="0036038C" w:rsidRPr="00A27A61">
        <w:rPr>
          <w:color w:val="000000"/>
        </w:rPr>
        <w:t xml:space="preserve"> в 20</w:t>
      </w:r>
      <w:r w:rsidR="0043637C" w:rsidRPr="00A27A61">
        <w:rPr>
          <w:color w:val="000000"/>
        </w:rPr>
        <w:t>2</w:t>
      </w:r>
      <w:r w:rsidR="0085194D" w:rsidRPr="00A27A61">
        <w:rPr>
          <w:color w:val="000000"/>
        </w:rPr>
        <w:t>1</w:t>
      </w:r>
      <w:r w:rsidR="0036038C" w:rsidRPr="00A27A61">
        <w:rPr>
          <w:color w:val="000000"/>
        </w:rPr>
        <w:t xml:space="preserve"> году оплачивались в соответствии с </w:t>
      </w:r>
      <w:r w:rsidR="006E020E" w:rsidRPr="00A27A61">
        <w:rPr>
          <w:color w:val="000000"/>
        </w:rPr>
        <w:t xml:space="preserve">условиями Договора о передаче полномочий единоличного исполнительного органа  № 109 – </w:t>
      </w:r>
      <w:proofErr w:type="spellStart"/>
      <w:r w:rsidR="006E020E" w:rsidRPr="00A27A61">
        <w:rPr>
          <w:color w:val="000000"/>
        </w:rPr>
        <w:t>юд</w:t>
      </w:r>
      <w:proofErr w:type="spellEnd"/>
      <w:r w:rsidR="006E020E" w:rsidRPr="00A27A61">
        <w:rPr>
          <w:color w:val="000000"/>
        </w:rPr>
        <w:t xml:space="preserve"> от 17.06.2004 года</w:t>
      </w:r>
      <w:r w:rsidR="0036038C" w:rsidRPr="00A27A61">
        <w:rPr>
          <w:color w:val="000000"/>
        </w:rPr>
        <w:t>, ежемесячно в размере 2 432 </w:t>
      </w:r>
      <w:r w:rsidR="00F8484B" w:rsidRPr="00A27A61">
        <w:rPr>
          <w:color w:val="000000"/>
        </w:rPr>
        <w:t>тыс.</w:t>
      </w:r>
      <w:r w:rsidR="0036038C" w:rsidRPr="00A27A61">
        <w:rPr>
          <w:color w:val="000000"/>
        </w:rPr>
        <w:t xml:space="preserve"> рублей.</w:t>
      </w:r>
    </w:p>
    <w:p w:rsidR="006B25AD" w:rsidRPr="00A27A61" w:rsidRDefault="00250B9E" w:rsidP="00DB4D17">
      <w:pPr>
        <w:tabs>
          <w:tab w:val="left" w:pos="142"/>
        </w:tabs>
        <w:ind w:left="113" w:right="113" w:firstLine="340"/>
        <w:jc w:val="both"/>
      </w:pPr>
      <w:r w:rsidRPr="00A27A61">
        <w:t xml:space="preserve">     </w:t>
      </w:r>
      <w:r w:rsidR="0036038C" w:rsidRPr="00A27A61">
        <w:t xml:space="preserve">Членам Совета директоров  общества за исполнение обязанностей в отчетном периоде компенсаций  и вознаграждений  не выплачивалось. </w:t>
      </w:r>
    </w:p>
    <w:p w:rsidR="00571719" w:rsidRPr="00127C21" w:rsidRDefault="00250B9E" w:rsidP="00DB4D17">
      <w:pPr>
        <w:tabs>
          <w:tab w:val="left" w:pos="567"/>
        </w:tabs>
        <w:ind w:left="113" w:right="113" w:firstLine="340"/>
        <w:jc w:val="both"/>
        <w:rPr>
          <w:b/>
          <w:i/>
        </w:rPr>
      </w:pPr>
      <w:r w:rsidRPr="00A27A61">
        <w:rPr>
          <w:rStyle w:val="Subst"/>
          <w:b w:val="0"/>
          <w:bCs/>
          <w:i w:val="0"/>
          <w:iCs/>
        </w:rPr>
        <w:t xml:space="preserve">     </w:t>
      </w:r>
      <w:r w:rsidR="00571719" w:rsidRPr="00A27A61">
        <w:rPr>
          <w:rStyle w:val="Subst"/>
          <w:b w:val="0"/>
          <w:bCs/>
          <w:i w:val="0"/>
          <w:iCs/>
        </w:rPr>
        <w:t>Вознаграждения</w:t>
      </w:r>
      <w:r w:rsidR="006B25AD" w:rsidRPr="00A27A61">
        <w:rPr>
          <w:rStyle w:val="Subst"/>
          <w:b w:val="0"/>
          <w:bCs/>
          <w:i w:val="0"/>
          <w:iCs/>
        </w:rPr>
        <w:t xml:space="preserve"> </w:t>
      </w:r>
      <w:r w:rsidR="00571719" w:rsidRPr="00A27A61">
        <w:rPr>
          <w:rStyle w:val="Subst"/>
          <w:b w:val="0"/>
          <w:bCs/>
          <w:i w:val="0"/>
          <w:iCs/>
        </w:rPr>
        <w:t xml:space="preserve">членам коллегиального исполнительного органа не выплачивалось, так </w:t>
      </w:r>
      <w:r w:rsidR="00612987" w:rsidRPr="00A27A61">
        <w:rPr>
          <w:rStyle w:val="Subst"/>
          <w:b w:val="0"/>
          <w:bCs/>
          <w:i w:val="0"/>
          <w:iCs/>
        </w:rPr>
        <w:t xml:space="preserve"> </w:t>
      </w:r>
      <w:r w:rsidR="00571719" w:rsidRPr="00A27A61">
        <w:rPr>
          <w:rStyle w:val="Subst"/>
          <w:b w:val="0"/>
          <w:bCs/>
          <w:i w:val="0"/>
          <w:iCs/>
        </w:rPr>
        <w:t>как кол</w:t>
      </w:r>
      <w:r w:rsidR="00127C21" w:rsidRPr="00A27A61">
        <w:rPr>
          <w:rStyle w:val="Subst"/>
          <w:b w:val="0"/>
          <w:bCs/>
          <w:i w:val="0"/>
          <w:iCs/>
        </w:rPr>
        <w:t>легиальный исполнительный орган</w:t>
      </w:r>
      <w:r w:rsidR="00571719" w:rsidRPr="00A27A61">
        <w:rPr>
          <w:rStyle w:val="Subst"/>
          <w:b w:val="0"/>
          <w:bCs/>
          <w:i w:val="0"/>
          <w:iCs/>
        </w:rPr>
        <w:t xml:space="preserve">  в Обществе отсутствует.</w:t>
      </w:r>
      <w:r w:rsidR="00571719" w:rsidRPr="00127C21">
        <w:rPr>
          <w:rStyle w:val="Subst"/>
          <w:b w:val="0"/>
          <w:bCs/>
          <w:i w:val="0"/>
          <w:iCs/>
        </w:rPr>
        <w:t xml:space="preserve"> </w:t>
      </w:r>
    </w:p>
    <w:p w:rsidR="00430FAE" w:rsidRPr="00127C21" w:rsidRDefault="00430FAE" w:rsidP="00624BF9">
      <w:pPr>
        <w:ind w:right="113"/>
        <w:rPr>
          <w:b/>
          <w:i/>
        </w:rPr>
      </w:pPr>
    </w:p>
    <w:p w:rsidR="0036038C" w:rsidRPr="00A27A61" w:rsidRDefault="0036038C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17. Коллегиальный исполнительный</w:t>
      </w:r>
      <w:r w:rsidRPr="00A27A61">
        <w:rPr>
          <w:i/>
        </w:rPr>
        <w:t xml:space="preserve"> </w:t>
      </w:r>
      <w:r w:rsidRPr="00A27A61">
        <w:rPr>
          <w:b/>
          <w:i/>
        </w:rPr>
        <w:t>орган общества</w:t>
      </w:r>
      <w:r w:rsidRPr="00A27A61">
        <w:t xml:space="preserve"> </w:t>
      </w:r>
      <w:r w:rsidRPr="00A27A61">
        <w:rPr>
          <w:b/>
          <w:i/>
        </w:rPr>
        <w:t>(Правление)</w:t>
      </w:r>
      <w:r w:rsidR="00571719" w:rsidRPr="00A27A61">
        <w:rPr>
          <w:b/>
          <w:i/>
        </w:rPr>
        <w:t>.</w:t>
      </w:r>
      <w:r w:rsidRPr="00A27A61">
        <w:rPr>
          <w:b/>
          <w:i/>
        </w:rPr>
        <w:t xml:space="preserve"> </w:t>
      </w:r>
    </w:p>
    <w:p w:rsidR="00824851" w:rsidRPr="00A27A61" w:rsidRDefault="00824851" w:rsidP="00FD4D47">
      <w:pPr>
        <w:ind w:left="113" w:right="113" w:firstLine="340"/>
        <w:rPr>
          <w:b/>
          <w:i/>
        </w:rPr>
      </w:pPr>
    </w:p>
    <w:p w:rsidR="0036038C" w:rsidRPr="00A27A61" w:rsidRDefault="000E421C" w:rsidP="00FD4D47">
      <w:pPr>
        <w:ind w:left="113" w:right="113" w:firstLine="340"/>
      </w:pPr>
      <w:r w:rsidRPr="00A27A61">
        <w:t xml:space="preserve">    </w:t>
      </w:r>
      <w:r w:rsidR="0036038C" w:rsidRPr="00A27A61">
        <w:t xml:space="preserve">Уставом Общества не </w:t>
      </w:r>
      <w:proofErr w:type="gramStart"/>
      <w:r w:rsidR="0036038C" w:rsidRPr="00A27A61">
        <w:t>предусмотрен</w:t>
      </w:r>
      <w:proofErr w:type="gramEnd"/>
      <w:r w:rsidR="0036038C" w:rsidRPr="00A27A61">
        <w:t>.</w:t>
      </w:r>
    </w:p>
    <w:p w:rsidR="0036038C" w:rsidRPr="00A27A61" w:rsidRDefault="0036038C" w:rsidP="00FD4D47">
      <w:pPr>
        <w:ind w:left="113" w:right="113" w:firstLine="340"/>
        <w:rPr>
          <w:b/>
          <w:i/>
        </w:rPr>
      </w:pPr>
    </w:p>
    <w:p w:rsidR="0036038C" w:rsidRPr="00A27A61" w:rsidRDefault="0036038C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18. Сведения о соблюдении обществом Кодекса корпоративного управления</w:t>
      </w:r>
    </w:p>
    <w:p w:rsidR="00824851" w:rsidRPr="00A27A61" w:rsidRDefault="00824851" w:rsidP="00FD4D47">
      <w:pPr>
        <w:ind w:left="113" w:right="113" w:firstLine="340"/>
        <w:rPr>
          <w:b/>
          <w:i/>
        </w:rPr>
      </w:pPr>
    </w:p>
    <w:p w:rsidR="0036038C" w:rsidRPr="00A27A61" w:rsidRDefault="0036038C" w:rsidP="00DB4D17">
      <w:pPr>
        <w:ind w:left="113" w:right="113" w:firstLine="340"/>
        <w:jc w:val="both"/>
      </w:pPr>
      <w:proofErr w:type="gramStart"/>
      <w:r w:rsidRPr="00A27A61">
        <w:t>Обществом официально не утвержден кодекс корпоративного управления или иной аналогичный документ, однако ОАО «ТАКФ» обеспечивает акционерам все возможности по участию в управлении обществом и ознакомлению с информацией о деятельности общества в соответствии с Федеральным Законом «Об акционерных обществах», Федеральным Законом «О рынке ценных бумаг» и нормативными правовыми актами федерального органа исполнительной власти по рынку ценных бумаг.</w:t>
      </w:r>
      <w:proofErr w:type="gramEnd"/>
    </w:p>
    <w:p w:rsidR="00587B5C" w:rsidRPr="00A27A61" w:rsidRDefault="0036038C" w:rsidP="00DB4D17">
      <w:pPr>
        <w:ind w:left="113" w:right="113" w:firstLine="340"/>
        <w:jc w:val="both"/>
      </w:pPr>
      <w:r w:rsidRPr="00A27A61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  <w:r w:rsidR="00587B5C" w:rsidRPr="00A27A61">
        <w:t xml:space="preserve"> </w:t>
      </w:r>
    </w:p>
    <w:p w:rsidR="0036038C" w:rsidRPr="00A27A61" w:rsidRDefault="0036038C" w:rsidP="00FD4D47">
      <w:pPr>
        <w:autoSpaceDE w:val="0"/>
        <w:autoSpaceDN w:val="0"/>
        <w:adjustRightInd w:val="0"/>
        <w:ind w:left="113" w:right="113" w:firstLine="340"/>
        <w:rPr>
          <w:sz w:val="22"/>
          <w:szCs w:val="22"/>
        </w:rPr>
      </w:pPr>
    </w:p>
    <w:p w:rsidR="0036038C" w:rsidRPr="00A27A61" w:rsidRDefault="00C75420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19.</w:t>
      </w:r>
      <w:r w:rsidR="00F31FE9" w:rsidRPr="00A27A61">
        <w:rPr>
          <w:b/>
          <w:i/>
        </w:rPr>
        <w:t xml:space="preserve"> </w:t>
      </w:r>
      <w:r w:rsidR="0036038C" w:rsidRPr="00A27A61">
        <w:rPr>
          <w:b/>
          <w:i/>
        </w:rPr>
        <w:t>Иная информация, предусмотренная  уставом общества или иным внутренним документом общества.</w:t>
      </w:r>
    </w:p>
    <w:p w:rsidR="00824851" w:rsidRPr="00A27A61" w:rsidRDefault="00824851" w:rsidP="00DB4D17">
      <w:pPr>
        <w:ind w:left="113" w:right="113" w:firstLine="340"/>
        <w:jc w:val="both"/>
        <w:rPr>
          <w:b/>
          <w:i/>
        </w:rPr>
      </w:pPr>
    </w:p>
    <w:p w:rsidR="0036038C" w:rsidRPr="00EB17A8" w:rsidRDefault="0036038C" w:rsidP="00DB4D17">
      <w:pPr>
        <w:ind w:left="113" w:right="113" w:firstLine="340"/>
        <w:jc w:val="both"/>
      </w:pPr>
      <w:r w:rsidRPr="00A27A61"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257769" w:rsidRDefault="00257769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2E31FC" w:rsidRPr="00F93AC0" w:rsidRDefault="002E31FC" w:rsidP="00257769">
      <w:pPr>
        <w:pStyle w:val="a4"/>
        <w:tabs>
          <w:tab w:val="left" w:pos="6096"/>
        </w:tabs>
        <w:ind w:left="284" w:right="113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>Заместитель Генерального директора –</w:t>
      </w:r>
    </w:p>
    <w:p w:rsidR="00F93AC0" w:rsidRPr="00DD557A" w:rsidRDefault="002E31FC" w:rsidP="002E31FC">
      <w:pPr>
        <w:pStyle w:val="a4"/>
        <w:ind w:left="284" w:right="113"/>
        <w:jc w:val="left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 xml:space="preserve">Исполнительный директор </w:t>
      </w:r>
      <w:r w:rsidRPr="00F93AC0">
        <w:rPr>
          <w:b w:val="0"/>
          <w:bCs/>
          <w:sz w:val="24"/>
          <w:szCs w:val="24"/>
        </w:rPr>
        <w:tab/>
      </w:r>
    </w:p>
    <w:p w:rsidR="0036038C" w:rsidRPr="005378CA" w:rsidRDefault="00F93AC0" w:rsidP="005378CA">
      <w:pPr>
        <w:pStyle w:val="a4"/>
        <w:ind w:left="284" w:right="113"/>
        <w:jc w:val="left"/>
        <w:rPr>
          <w:b w:val="0"/>
          <w:bCs/>
          <w:sz w:val="24"/>
          <w:szCs w:val="24"/>
          <w:highlight w:val="yellow"/>
        </w:rPr>
      </w:pPr>
      <w:r w:rsidRPr="00F93AC0">
        <w:rPr>
          <w:rFonts w:ascii="Times" w:hAnsi="Times"/>
          <w:b w:val="0"/>
          <w:sz w:val="24"/>
          <w:szCs w:val="24"/>
        </w:rPr>
        <w:t>ООО «Объединенные кондитеры»</w:t>
      </w:r>
      <w:r w:rsidRPr="00F93AC0">
        <w:rPr>
          <w:rFonts w:ascii="Times" w:hAnsi="Times"/>
          <w:b w:val="0"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Pr="002452C9">
        <w:rPr>
          <w:b w:val="0"/>
          <w:bCs/>
          <w:sz w:val="24"/>
          <w:szCs w:val="24"/>
        </w:rPr>
        <w:t xml:space="preserve">      </w:t>
      </w:r>
      <w:r w:rsidR="002E31FC" w:rsidRPr="00F93AC0">
        <w:rPr>
          <w:b w:val="0"/>
          <w:bCs/>
          <w:sz w:val="24"/>
          <w:szCs w:val="24"/>
        </w:rPr>
        <w:t>А.А. Саликов</w:t>
      </w:r>
    </w:p>
    <w:sectPr w:rsidR="0036038C" w:rsidRPr="005378CA" w:rsidSect="0058293F">
      <w:footerReference w:type="even" r:id="rId9"/>
      <w:footerReference w:type="default" r:id="rId10"/>
      <w:pgSz w:w="11906" w:h="16838"/>
      <w:pgMar w:top="709" w:right="74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4E9" w:rsidRDefault="001C74E9">
      <w:r>
        <w:separator/>
      </w:r>
    </w:p>
  </w:endnote>
  <w:endnote w:type="continuationSeparator" w:id="0">
    <w:p w:rsidR="001C74E9" w:rsidRDefault="001C7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ro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769" w:rsidRDefault="001B5FB3" w:rsidP="004328C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C776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C7769" w:rsidRDefault="00AC7769" w:rsidP="004F29A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769" w:rsidRDefault="001B5FB3" w:rsidP="004328C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C776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4BF9">
      <w:rPr>
        <w:rStyle w:val="aa"/>
        <w:noProof/>
      </w:rPr>
      <w:t>1</w:t>
    </w:r>
    <w:r>
      <w:rPr>
        <w:rStyle w:val="aa"/>
      </w:rPr>
      <w:fldChar w:fldCharType="end"/>
    </w:r>
  </w:p>
  <w:p w:rsidR="00AC7769" w:rsidRDefault="00AC7769" w:rsidP="004F29A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4E9" w:rsidRDefault="001C74E9">
      <w:r>
        <w:separator/>
      </w:r>
    </w:p>
  </w:footnote>
  <w:footnote w:type="continuationSeparator" w:id="0">
    <w:p w:rsidR="001C74E9" w:rsidRDefault="001C74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808"/>
    <w:multiLevelType w:val="hybridMultilevel"/>
    <w:tmpl w:val="7AB2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908BD"/>
    <w:multiLevelType w:val="hybridMultilevel"/>
    <w:tmpl w:val="7B5E6A8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B1BEC"/>
    <w:multiLevelType w:val="hybridMultilevel"/>
    <w:tmpl w:val="5AAA7F4C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34D60"/>
    <w:multiLevelType w:val="hybridMultilevel"/>
    <w:tmpl w:val="0F10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6493D"/>
    <w:multiLevelType w:val="hybridMultilevel"/>
    <w:tmpl w:val="3BF0C5C8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F4DF3"/>
    <w:multiLevelType w:val="hybridMultilevel"/>
    <w:tmpl w:val="030C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96C98"/>
    <w:multiLevelType w:val="hybridMultilevel"/>
    <w:tmpl w:val="C06C8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D17B3"/>
    <w:multiLevelType w:val="hybridMultilevel"/>
    <w:tmpl w:val="07FEDD74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92C28"/>
    <w:multiLevelType w:val="hybridMultilevel"/>
    <w:tmpl w:val="90466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322C6"/>
    <w:multiLevelType w:val="hybridMultilevel"/>
    <w:tmpl w:val="583ED03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55F36"/>
    <w:multiLevelType w:val="hybridMultilevel"/>
    <w:tmpl w:val="212AA16E"/>
    <w:lvl w:ilvl="0" w:tplc="04190001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3B1F44FF"/>
    <w:multiLevelType w:val="hybridMultilevel"/>
    <w:tmpl w:val="4760B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631D4"/>
    <w:multiLevelType w:val="hybridMultilevel"/>
    <w:tmpl w:val="26E451CA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01061"/>
    <w:multiLevelType w:val="hybridMultilevel"/>
    <w:tmpl w:val="EF98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A318C"/>
    <w:multiLevelType w:val="hybridMultilevel"/>
    <w:tmpl w:val="63006FD6"/>
    <w:lvl w:ilvl="0" w:tplc="8BE42DDA">
      <w:start w:val="1"/>
      <w:numFmt w:val="decimal"/>
      <w:lvlText w:val="%1."/>
      <w:lvlJc w:val="left"/>
      <w:pPr>
        <w:ind w:left="786" w:hanging="360"/>
      </w:pPr>
      <w:rPr>
        <w:rFonts w:ascii="Times" w:hAnsi="Time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BC678A6"/>
    <w:multiLevelType w:val="hybridMultilevel"/>
    <w:tmpl w:val="41BC2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147AF9"/>
    <w:multiLevelType w:val="hybridMultilevel"/>
    <w:tmpl w:val="61C65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594D6E"/>
    <w:multiLevelType w:val="hybridMultilevel"/>
    <w:tmpl w:val="8DDA88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60637B7"/>
    <w:multiLevelType w:val="hybridMultilevel"/>
    <w:tmpl w:val="2E0869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4E602D"/>
    <w:multiLevelType w:val="hybridMultilevel"/>
    <w:tmpl w:val="BB0E7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E1F03"/>
    <w:multiLevelType w:val="hybridMultilevel"/>
    <w:tmpl w:val="F2EA8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A602D"/>
    <w:multiLevelType w:val="hybridMultilevel"/>
    <w:tmpl w:val="A9FE020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C669D"/>
    <w:multiLevelType w:val="hybridMultilevel"/>
    <w:tmpl w:val="BB24CC6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21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льичева Светлана Валерьевна">
    <w15:presenceInfo w15:providerId="AD" w15:userId="S-1-5-21-899272356-3620541896-157922162-2796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22E"/>
    <w:rsid w:val="00001F70"/>
    <w:rsid w:val="00003194"/>
    <w:rsid w:val="000047A6"/>
    <w:rsid w:val="000052A0"/>
    <w:rsid w:val="00006FF7"/>
    <w:rsid w:val="000164E4"/>
    <w:rsid w:val="0001769D"/>
    <w:rsid w:val="0002049F"/>
    <w:rsid w:val="00023D03"/>
    <w:rsid w:val="000252A8"/>
    <w:rsid w:val="000263AB"/>
    <w:rsid w:val="00027C80"/>
    <w:rsid w:val="00030DD7"/>
    <w:rsid w:val="00031881"/>
    <w:rsid w:val="000372F6"/>
    <w:rsid w:val="00041693"/>
    <w:rsid w:val="00046123"/>
    <w:rsid w:val="00050A30"/>
    <w:rsid w:val="00051190"/>
    <w:rsid w:val="0005180D"/>
    <w:rsid w:val="000525B5"/>
    <w:rsid w:val="000531D6"/>
    <w:rsid w:val="000548AE"/>
    <w:rsid w:val="00064695"/>
    <w:rsid w:val="00066FAB"/>
    <w:rsid w:val="00071395"/>
    <w:rsid w:val="00071B5E"/>
    <w:rsid w:val="00073555"/>
    <w:rsid w:val="0007552D"/>
    <w:rsid w:val="0007750C"/>
    <w:rsid w:val="00081414"/>
    <w:rsid w:val="00083C84"/>
    <w:rsid w:val="000872FF"/>
    <w:rsid w:val="00090017"/>
    <w:rsid w:val="000960BE"/>
    <w:rsid w:val="000A12EB"/>
    <w:rsid w:val="000A3FE6"/>
    <w:rsid w:val="000A44A1"/>
    <w:rsid w:val="000A4C69"/>
    <w:rsid w:val="000A5B7E"/>
    <w:rsid w:val="000B2368"/>
    <w:rsid w:val="000B53D3"/>
    <w:rsid w:val="000B6924"/>
    <w:rsid w:val="000C32DC"/>
    <w:rsid w:val="000C58DB"/>
    <w:rsid w:val="000C5E00"/>
    <w:rsid w:val="000C716B"/>
    <w:rsid w:val="000D48A0"/>
    <w:rsid w:val="000D6B9E"/>
    <w:rsid w:val="000E421C"/>
    <w:rsid w:val="000F10A6"/>
    <w:rsid w:val="000F26BA"/>
    <w:rsid w:val="000F2AAA"/>
    <w:rsid w:val="000F59A0"/>
    <w:rsid w:val="000F63EC"/>
    <w:rsid w:val="00100357"/>
    <w:rsid w:val="00100C8A"/>
    <w:rsid w:val="00101420"/>
    <w:rsid w:val="00101B55"/>
    <w:rsid w:val="00101CB8"/>
    <w:rsid w:val="001046E1"/>
    <w:rsid w:val="00104C47"/>
    <w:rsid w:val="00105772"/>
    <w:rsid w:val="00106307"/>
    <w:rsid w:val="001107F1"/>
    <w:rsid w:val="0011177D"/>
    <w:rsid w:val="00111B60"/>
    <w:rsid w:val="001123F1"/>
    <w:rsid w:val="00113557"/>
    <w:rsid w:val="00116728"/>
    <w:rsid w:val="00121EA0"/>
    <w:rsid w:val="00121F05"/>
    <w:rsid w:val="001240A7"/>
    <w:rsid w:val="001250B0"/>
    <w:rsid w:val="0012535F"/>
    <w:rsid w:val="00125682"/>
    <w:rsid w:val="00127443"/>
    <w:rsid w:val="00127C21"/>
    <w:rsid w:val="00134E84"/>
    <w:rsid w:val="001362D0"/>
    <w:rsid w:val="00144A00"/>
    <w:rsid w:val="00145FB0"/>
    <w:rsid w:val="00147B7B"/>
    <w:rsid w:val="001512DA"/>
    <w:rsid w:val="001546EA"/>
    <w:rsid w:val="00155A06"/>
    <w:rsid w:val="00155FFF"/>
    <w:rsid w:val="00161E15"/>
    <w:rsid w:val="00164285"/>
    <w:rsid w:val="00165FE0"/>
    <w:rsid w:val="0016657A"/>
    <w:rsid w:val="00167A38"/>
    <w:rsid w:val="00173BED"/>
    <w:rsid w:val="00174BDB"/>
    <w:rsid w:val="00181F61"/>
    <w:rsid w:val="00190F42"/>
    <w:rsid w:val="00192D4B"/>
    <w:rsid w:val="001945DD"/>
    <w:rsid w:val="001A0288"/>
    <w:rsid w:val="001A3876"/>
    <w:rsid w:val="001A52AE"/>
    <w:rsid w:val="001B0AB9"/>
    <w:rsid w:val="001B1732"/>
    <w:rsid w:val="001B224E"/>
    <w:rsid w:val="001B2C37"/>
    <w:rsid w:val="001B5A11"/>
    <w:rsid w:val="001B5FB3"/>
    <w:rsid w:val="001B6810"/>
    <w:rsid w:val="001B7E9A"/>
    <w:rsid w:val="001C4A00"/>
    <w:rsid w:val="001C71DB"/>
    <w:rsid w:val="001C74E9"/>
    <w:rsid w:val="001D1F45"/>
    <w:rsid w:val="001D4453"/>
    <w:rsid w:val="001D4A99"/>
    <w:rsid w:val="001E1A4C"/>
    <w:rsid w:val="001E3F2A"/>
    <w:rsid w:val="001F3851"/>
    <w:rsid w:val="001F4F1B"/>
    <w:rsid w:val="001F5B0B"/>
    <w:rsid w:val="001F6C12"/>
    <w:rsid w:val="00202F4D"/>
    <w:rsid w:val="00203409"/>
    <w:rsid w:val="0020461C"/>
    <w:rsid w:val="002102C3"/>
    <w:rsid w:val="0021269B"/>
    <w:rsid w:val="00221AE8"/>
    <w:rsid w:val="00222984"/>
    <w:rsid w:val="00222D74"/>
    <w:rsid w:val="00225F78"/>
    <w:rsid w:val="002271DF"/>
    <w:rsid w:val="00230C54"/>
    <w:rsid w:val="00232568"/>
    <w:rsid w:val="002452C9"/>
    <w:rsid w:val="00250B9E"/>
    <w:rsid w:val="00255F7E"/>
    <w:rsid w:val="00257769"/>
    <w:rsid w:val="00257CDC"/>
    <w:rsid w:val="0026210E"/>
    <w:rsid w:val="002621E7"/>
    <w:rsid w:val="0026365B"/>
    <w:rsid w:val="002655D4"/>
    <w:rsid w:val="00266B2A"/>
    <w:rsid w:val="0027336C"/>
    <w:rsid w:val="00274E3D"/>
    <w:rsid w:val="00276F7B"/>
    <w:rsid w:val="00287317"/>
    <w:rsid w:val="00290A48"/>
    <w:rsid w:val="0029177F"/>
    <w:rsid w:val="002A38F1"/>
    <w:rsid w:val="002A470C"/>
    <w:rsid w:val="002A4A55"/>
    <w:rsid w:val="002A4EFF"/>
    <w:rsid w:val="002B00D3"/>
    <w:rsid w:val="002B26C8"/>
    <w:rsid w:val="002B6CCA"/>
    <w:rsid w:val="002B78E2"/>
    <w:rsid w:val="002D0999"/>
    <w:rsid w:val="002E132C"/>
    <w:rsid w:val="002E188F"/>
    <w:rsid w:val="002E31FC"/>
    <w:rsid w:val="002E3E83"/>
    <w:rsid w:val="002E3EB2"/>
    <w:rsid w:val="002F12BB"/>
    <w:rsid w:val="002F3E0E"/>
    <w:rsid w:val="002F57A8"/>
    <w:rsid w:val="002F7F48"/>
    <w:rsid w:val="003005A8"/>
    <w:rsid w:val="00301B12"/>
    <w:rsid w:val="00301F9E"/>
    <w:rsid w:val="0030325D"/>
    <w:rsid w:val="00313340"/>
    <w:rsid w:val="003133A6"/>
    <w:rsid w:val="00315A6E"/>
    <w:rsid w:val="00316AE2"/>
    <w:rsid w:val="003217B9"/>
    <w:rsid w:val="00333743"/>
    <w:rsid w:val="00342908"/>
    <w:rsid w:val="00350390"/>
    <w:rsid w:val="00353DCD"/>
    <w:rsid w:val="00354AA2"/>
    <w:rsid w:val="0035597F"/>
    <w:rsid w:val="003565FD"/>
    <w:rsid w:val="0036038C"/>
    <w:rsid w:val="003638E3"/>
    <w:rsid w:val="0036455A"/>
    <w:rsid w:val="00365165"/>
    <w:rsid w:val="0037013F"/>
    <w:rsid w:val="00370C94"/>
    <w:rsid w:val="0037152B"/>
    <w:rsid w:val="00371911"/>
    <w:rsid w:val="003729AD"/>
    <w:rsid w:val="003750A5"/>
    <w:rsid w:val="00375B93"/>
    <w:rsid w:val="00376BF3"/>
    <w:rsid w:val="003807D6"/>
    <w:rsid w:val="0038108E"/>
    <w:rsid w:val="003978E6"/>
    <w:rsid w:val="003A3290"/>
    <w:rsid w:val="003B2646"/>
    <w:rsid w:val="003B4C43"/>
    <w:rsid w:val="003B73AB"/>
    <w:rsid w:val="003C104C"/>
    <w:rsid w:val="003C34A5"/>
    <w:rsid w:val="003C4FA0"/>
    <w:rsid w:val="003C7A77"/>
    <w:rsid w:val="003D3AB6"/>
    <w:rsid w:val="003D46F0"/>
    <w:rsid w:val="003D613D"/>
    <w:rsid w:val="003E05FD"/>
    <w:rsid w:val="003E1D95"/>
    <w:rsid w:val="003E23F4"/>
    <w:rsid w:val="003E73D0"/>
    <w:rsid w:val="003E76EC"/>
    <w:rsid w:val="003F09FE"/>
    <w:rsid w:val="003F0E1A"/>
    <w:rsid w:val="003F581D"/>
    <w:rsid w:val="003F7F6F"/>
    <w:rsid w:val="004058E5"/>
    <w:rsid w:val="00406986"/>
    <w:rsid w:val="00407A13"/>
    <w:rsid w:val="00416FFA"/>
    <w:rsid w:val="0042143C"/>
    <w:rsid w:val="00421D93"/>
    <w:rsid w:val="00423DF0"/>
    <w:rsid w:val="004250EB"/>
    <w:rsid w:val="00425DF8"/>
    <w:rsid w:val="00426EC7"/>
    <w:rsid w:val="0042714C"/>
    <w:rsid w:val="00427B86"/>
    <w:rsid w:val="00430578"/>
    <w:rsid w:val="00430FAE"/>
    <w:rsid w:val="004328C5"/>
    <w:rsid w:val="0043463B"/>
    <w:rsid w:val="0043637C"/>
    <w:rsid w:val="00441522"/>
    <w:rsid w:val="0044428A"/>
    <w:rsid w:val="00446D55"/>
    <w:rsid w:val="00455DA8"/>
    <w:rsid w:val="00463578"/>
    <w:rsid w:val="00466569"/>
    <w:rsid w:val="0046657B"/>
    <w:rsid w:val="0047154A"/>
    <w:rsid w:val="00471AA0"/>
    <w:rsid w:val="0048094E"/>
    <w:rsid w:val="00483046"/>
    <w:rsid w:val="0048375D"/>
    <w:rsid w:val="00487701"/>
    <w:rsid w:val="00487B16"/>
    <w:rsid w:val="00490D25"/>
    <w:rsid w:val="00490FEC"/>
    <w:rsid w:val="00493930"/>
    <w:rsid w:val="0049438F"/>
    <w:rsid w:val="004976FA"/>
    <w:rsid w:val="004A138B"/>
    <w:rsid w:val="004B3E4E"/>
    <w:rsid w:val="004B4C7E"/>
    <w:rsid w:val="004B6067"/>
    <w:rsid w:val="004C3BEC"/>
    <w:rsid w:val="004C5456"/>
    <w:rsid w:val="004D3DA1"/>
    <w:rsid w:val="004D5E1D"/>
    <w:rsid w:val="004E40A3"/>
    <w:rsid w:val="004E4244"/>
    <w:rsid w:val="004E7074"/>
    <w:rsid w:val="004E7FF1"/>
    <w:rsid w:val="004F18BE"/>
    <w:rsid w:val="004F2652"/>
    <w:rsid w:val="004F29A5"/>
    <w:rsid w:val="004F3219"/>
    <w:rsid w:val="004F3E34"/>
    <w:rsid w:val="004F55D0"/>
    <w:rsid w:val="004F6418"/>
    <w:rsid w:val="004F7767"/>
    <w:rsid w:val="004F78DA"/>
    <w:rsid w:val="00500708"/>
    <w:rsid w:val="00504D4F"/>
    <w:rsid w:val="00505762"/>
    <w:rsid w:val="00510AFA"/>
    <w:rsid w:val="00511C8F"/>
    <w:rsid w:val="00512921"/>
    <w:rsid w:val="00512A72"/>
    <w:rsid w:val="00513368"/>
    <w:rsid w:val="00521064"/>
    <w:rsid w:val="00522058"/>
    <w:rsid w:val="00522FB9"/>
    <w:rsid w:val="0052329E"/>
    <w:rsid w:val="00524764"/>
    <w:rsid w:val="00524A16"/>
    <w:rsid w:val="00525C5A"/>
    <w:rsid w:val="00527297"/>
    <w:rsid w:val="0053222E"/>
    <w:rsid w:val="00532CD8"/>
    <w:rsid w:val="0053360D"/>
    <w:rsid w:val="00533E19"/>
    <w:rsid w:val="005378CA"/>
    <w:rsid w:val="00543538"/>
    <w:rsid w:val="00544159"/>
    <w:rsid w:val="005446AE"/>
    <w:rsid w:val="0054521A"/>
    <w:rsid w:val="00545569"/>
    <w:rsid w:val="00545636"/>
    <w:rsid w:val="005468C9"/>
    <w:rsid w:val="005470EE"/>
    <w:rsid w:val="00550C90"/>
    <w:rsid w:val="00552540"/>
    <w:rsid w:val="0055496A"/>
    <w:rsid w:val="00561174"/>
    <w:rsid w:val="00562D34"/>
    <w:rsid w:val="00562FFF"/>
    <w:rsid w:val="0056372E"/>
    <w:rsid w:val="00563D76"/>
    <w:rsid w:val="00566964"/>
    <w:rsid w:val="00571719"/>
    <w:rsid w:val="0058293F"/>
    <w:rsid w:val="0058566E"/>
    <w:rsid w:val="00587A3B"/>
    <w:rsid w:val="00587B5C"/>
    <w:rsid w:val="00591625"/>
    <w:rsid w:val="00593FAA"/>
    <w:rsid w:val="005942DC"/>
    <w:rsid w:val="00594CC2"/>
    <w:rsid w:val="005A0745"/>
    <w:rsid w:val="005A7B45"/>
    <w:rsid w:val="005B14C2"/>
    <w:rsid w:val="005B218F"/>
    <w:rsid w:val="005B36B2"/>
    <w:rsid w:val="005B3F7D"/>
    <w:rsid w:val="005C040E"/>
    <w:rsid w:val="005C6FB2"/>
    <w:rsid w:val="005C703E"/>
    <w:rsid w:val="005D0117"/>
    <w:rsid w:val="005D0E6E"/>
    <w:rsid w:val="005D0EDF"/>
    <w:rsid w:val="005D1929"/>
    <w:rsid w:val="005D3E12"/>
    <w:rsid w:val="005D4E44"/>
    <w:rsid w:val="005E2DBD"/>
    <w:rsid w:val="005F1BEE"/>
    <w:rsid w:val="005F5174"/>
    <w:rsid w:val="005F650B"/>
    <w:rsid w:val="005F6B6B"/>
    <w:rsid w:val="005F6C43"/>
    <w:rsid w:val="00605BE4"/>
    <w:rsid w:val="00610A43"/>
    <w:rsid w:val="006126CD"/>
    <w:rsid w:val="00612987"/>
    <w:rsid w:val="006139E0"/>
    <w:rsid w:val="00617A50"/>
    <w:rsid w:val="006228EF"/>
    <w:rsid w:val="00623B83"/>
    <w:rsid w:val="00623BFD"/>
    <w:rsid w:val="00624BF9"/>
    <w:rsid w:val="0062578B"/>
    <w:rsid w:val="00625BE1"/>
    <w:rsid w:val="00625F96"/>
    <w:rsid w:val="00626440"/>
    <w:rsid w:val="00630100"/>
    <w:rsid w:val="00630D40"/>
    <w:rsid w:val="00633E5A"/>
    <w:rsid w:val="0064469C"/>
    <w:rsid w:val="00645CF9"/>
    <w:rsid w:val="00652F4F"/>
    <w:rsid w:val="006550D5"/>
    <w:rsid w:val="00660B6B"/>
    <w:rsid w:val="00661CF3"/>
    <w:rsid w:val="00664EA8"/>
    <w:rsid w:val="00665B06"/>
    <w:rsid w:val="00666CCA"/>
    <w:rsid w:val="00667475"/>
    <w:rsid w:val="00670EF0"/>
    <w:rsid w:val="00676710"/>
    <w:rsid w:val="00676A35"/>
    <w:rsid w:val="0067735E"/>
    <w:rsid w:val="00682940"/>
    <w:rsid w:val="006830E9"/>
    <w:rsid w:val="00683E31"/>
    <w:rsid w:val="00684EA4"/>
    <w:rsid w:val="006869DD"/>
    <w:rsid w:val="00686A66"/>
    <w:rsid w:val="00687314"/>
    <w:rsid w:val="00690920"/>
    <w:rsid w:val="00692D71"/>
    <w:rsid w:val="0069425A"/>
    <w:rsid w:val="006951F5"/>
    <w:rsid w:val="006979E1"/>
    <w:rsid w:val="00697E10"/>
    <w:rsid w:val="006A1635"/>
    <w:rsid w:val="006A2141"/>
    <w:rsid w:val="006A679E"/>
    <w:rsid w:val="006A725D"/>
    <w:rsid w:val="006B1B18"/>
    <w:rsid w:val="006B25AD"/>
    <w:rsid w:val="006B29F3"/>
    <w:rsid w:val="006B2DE4"/>
    <w:rsid w:val="006B4E84"/>
    <w:rsid w:val="006D380C"/>
    <w:rsid w:val="006D69EF"/>
    <w:rsid w:val="006D6EA1"/>
    <w:rsid w:val="006E020E"/>
    <w:rsid w:val="006E0C59"/>
    <w:rsid w:val="006E4619"/>
    <w:rsid w:val="006E49C6"/>
    <w:rsid w:val="006E54D3"/>
    <w:rsid w:val="006F0861"/>
    <w:rsid w:val="006F12E8"/>
    <w:rsid w:val="006F3D07"/>
    <w:rsid w:val="006F3E2A"/>
    <w:rsid w:val="00701458"/>
    <w:rsid w:val="00710ED4"/>
    <w:rsid w:val="007165FC"/>
    <w:rsid w:val="00717696"/>
    <w:rsid w:val="0072006B"/>
    <w:rsid w:val="00720920"/>
    <w:rsid w:val="0072188A"/>
    <w:rsid w:val="007227A9"/>
    <w:rsid w:val="0072420D"/>
    <w:rsid w:val="00724F30"/>
    <w:rsid w:val="00726E35"/>
    <w:rsid w:val="00730955"/>
    <w:rsid w:val="00734054"/>
    <w:rsid w:val="007373F0"/>
    <w:rsid w:val="00742EED"/>
    <w:rsid w:val="00743097"/>
    <w:rsid w:val="00744F44"/>
    <w:rsid w:val="007524FC"/>
    <w:rsid w:val="007532B1"/>
    <w:rsid w:val="007533B2"/>
    <w:rsid w:val="00753B2E"/>
    <w:rsid w:val="00754836"/>
    <w:rsid w:val="00755418"/>
    <w:rsid w:val="0075586C"/>
    <w:rsid w:val="00760430"/>
    <w:rsid w:val="00760DD3"/>
    <w:rsid w:val="00763CF6"/>
    <w:rsid w:val="00765C63"/>
    <w:rsid w:val="00773D78"/>
    <w:rsid w:val="00774058"/>
    <w:rsid w:val="007763E2"/>
    <w:rsid w:val="00777B22"/>
    <w:rsid w:val="0078179A"/>
    <w:rsid w:val="007824FD"/>
    <w:rsid w:val="007840BA"/>
    <w:rsid w:val="007866A7"/>
    <w:rsid w:val="0079100D"/>
    <w:rsid w:val="007954B0"/>
    <w:rsid w:val="00796DD8"/>
    <w:rsid w:val="0079731A"/>
    <w:rsid w:val="007A3F0C"/>
    <w:rsid w:val="007A525F"/>
    <w:rsid w:val="007A56F6"/>
    <w:rsid w:val="007A722F"/>
    <w:rsid w:val="007B20BC"/>
    <w:rsid w:val="007B361B"/>
    <w:rsid w:val="007B69F6"/>
    <w:rsid w:val="007C383A"/>
    <w:rsid w:val="007C4824"/>
    <w:rsid w:val="007C55EF"/>
    <w:rsid w:val="007D4F28"/>
    <w:rsid w:val="007D5F98"/>
    <w:rsid w:val="007D6814"/>
    <w:rsid w:val="007E04BC"/>
    <w:rsid w:val="007E1213"/>
    <w:rsid w:val="007E1B26"/>
    <w:rsid w:val="007E3EDB"/>
    <w:rsid w:val="007E4381"/>
    <w:rsid w:val="007E6CB9"/>
    <w:rsid w:val="007F0203"/>
    <w:rsid w:val="007F2C1D"/>
    <w:rsid w:val="007F3EC8"/>
    <w:rsid w:val="007F6DBC"/>
    <w:rsid w:val="007F71F1"/>
    <w:rsid w:val="0080011E"/>
    <w:rsid w:val="00802FE5"/>
    <w:rsid w:val="00805B46"/>
    <w:rsid w:val="00810576"/>
    <w:rsid w:val="00812310"/>
    <w:rsid w:val="00812FA4"/>
    <w:rsid w:val="00817C7C"/>
    <w:rsid w:val="00820894"/>
    <w:rsid w:val="00820AEF"/>
    <w:rsid w:val="0082244B"/>
    <w:rsid w:val="00824851"/>
    <w:rsid w:val="00827ED7"/>
    <w:rsid w:val="008306F1"/>
    <w:rsid w:val="00830AA7"/>
    <w:rsid w:val="00831D2B"/>
    <w:rsid w:val="00831DA2"/>
    <w:rsid w:val="00832190"/>
    <w:rsid w:val="00833C12"/>
    <w:rsid w:val="008341DF"/>
    <w:rsid w:val="008342DB"/>
    <w:rsid w:val="00837F54"/>
    <w:rsid w:val="00842106"/>
    <w:rsid w:val="00842223"/>
    <w:rsid w:val="00851178"/>
    <w:rsid w:val="0085194D"/>
    <w:rsid w:val="00854653"/>
    <w:rsid w:val="008561E6"/>
    <w:rsid w:val="0086052C"/>
    <w:rsid w:val="008636C3"/>
    <w:rsid w:val="008734ED"/>
    <w:rsid w:val="00874EEF"/>
    <w:rsid w:val="008825CC"/>
    <w:rsid w:val="00884A1B"/>
    <w:rsid w:val="00887F73"/>
    <w:rsid w:val="00891BAD"/>
    <w:rsid w:val="00895156"/>
    <w:rsid w:val="008971D7"/>
    <w:rsid w:val="008A099F"/>
    <w:rsid w:val="008A7E19"/>
    <w:rsid w:val="008B0EB6"/>
    <w:rsid w:val="008B1BC0"/>
    <w:rsid w:val="008C2B84"/>
    <w:rsid w:val="008C3631"/>
    <w:rsid w:val="008C364A"/>
    <w:rsid w:val="008D0030"/>
    <w:rsid w:val="008D06A8"/>
    <w:rsid w:val="008D271E"/>
    <w:rsid w:val="008D33F7"/>
    <w:rsid w:val="008D403F"/>
    <w:rsid w:val="008D4708"/>
    <w:rsid w:val="008D7C5B"/>
    <w:rsid w:val="008E23C1"/>
    <w:rsid w:val="008E2603"/>
    <w:rsid w:val="008E27DB"/>
    <w:rsid w:val="008F002C"/>
    <w:rsid w:val="008F1DBE"/>
    <w:rsid w:val="008F2F3E"/>
    <w:rsid w:val="008F309C"/>
    <w:rsid w:val="008F3F76"/>
    <w:rsid w:val="008F47DB"/>
    <w:rsid w:val="008F6C9A"/>
    <w:rsid w:val="00902BB2"/>
    <w:rsid w:val="00903B21"/>
    <w:rsid w:val="00903E22"/>
    <w:rsid w:val="009049AC"/>
    <w:rsid w:val="00906A18"/>
    <w:rsid w:val="009109AB"/>
    <w:rsid w:val="0091350F"/>
    <w:rsid w:val="00914472"/>
    <w:rsid w:val="00917652"/>
    <w:rsid w:val="00921622"/>
    <w:rsid w:val="00922775"/>
    <w:rsid w:val="00923244"/>
    <w:rsid w:val="00925B85"/>
    <w:rsid w:val="009272D5"/>
    <w:rsid w:val="00930FFB"/>
    <w:rsid w:val="00931C73"/>
    <w:rsid w:val="0093750A"/>
    <w:rsid w:val="0094247A"/>
    <w:rsid w:val="00945257"/>
    <w:rsid w:val="00945BC4"/>
    <w:rsid w:val="00947A80"/>
    <w:rsid w:val="00951348"/>
    <w:rsid w:val="00960242"/>
    <w:rsid w:val="0096169A"/>
    <w:rsid w:val="00965B99"/>
    <w:rsid w:val="00967CDB"/>
    <w:rsid w:val="00970AD6"/>
    <w:rsid w:val="00971F3D"/>
    <w:rsid w:val="00973CC3"/>
    <w:rsid w:val="009749D5"/>
    <w:rsid w:val="009757EE"/>
    <w:rsid w:val="00976D45"/>
    <w:rsid w:val="009800ED"/>
    <w:rsid w:val="009811CA"/>
    <w:rsid w:val="00985DBA"/>
    <w:rsid w:val="00986F85"/>
    <w:rsid w:val="0098798B"/>
    <w:rsid w:val="00987B38"/>
    <w:rsid w:val="0099145B"/>
    <w:rsid w:val="009933F4"/>
    <w:rsid w:val="00993433"/>
    <w:rsid w:val="00993BC5"/>
    <w:rsid w:val="00996C6F"/>
    <w:rsid w:val="009A3D86"/>
    <w:rsid w:val="009A4364"/>
    <w:rsid w:val="009A658F"/>
    <w:rsid w:val="009A69CB"/>
    <w:rsid w:val="009B2027"/>
    <w:rsid w:val="009B41E8"/>
    <w:rsid w:val="009B4E7D"/>
    <w:rsid w:val="009B7876"/>
    <w:rsid w:val="009C06BF"/>
    <w:rsid w:val="009C5524"/>
    <w:rsid w:val="009C680C"/>
    <w:rsid w:val="009C6B8B"/>
    <w:rsid w:val="009C7147"/>
    <w:rsid w:val="009E0572"/>
    <w:rsid w:val="009E24C8"/>
    <w:rsid w:val="009E3073"/>
    <w:rsid w:val="009E5F32"/>
    <w:rsid w:val="009F26C8"/>
    <w:rsid w:val="009F6F5F"/>
    <w:rsid w:val="00A016B1"/>
    <w:rsid w:val="00A016DA"/>
    <w:rsid w:val="00A043B8"/>
    <w:rsid w:val="00A0582E"/>
    <w:rsid w:val="00A07495"/>
    <w:rsid w:val="00A11C03"/>
    <w:rsid w:val="00A12376"/>
    <w:rsid w:val="00A126F7"/>
    <w:rsid w:val="00A14E46"/>
    <w:rsid w:val="00A25CC9"/>
    <w:rsid w:val="00A26DD4"/>
    <w:rsid w:val="00A27A61"/>
    <w:rsid w:val="00A318BA"/>
    <w:rsid w:val="00A31BCB"/>
    <w:rsid w:val="00A34F08"/>
    <w:rsid w:val="00A36276"/>
    <w:rsid w:val="00A363E1"/>
    <w:rsid w:val="00A368DB"/>
    <w:rsid w:val="00A36D9B"/>
    <w:rsid w:val="00A3728C"/>
    <w:rsid w:val="00A41404"/>
    <w:rsid w:val="00A46522"/>
    <w:rsid w:val="00A46A9E"/>
    <w:rsid w:val="00A50E09"/>
    <w:rsid w:val="00A5217C"/>
    <w:rsid w:val="00A56D1E"/>
    <w:rsid w:val="00A60833"/>
    <w:rsid w:val="00A61683"/>
    <w:rsid w:val="00A61A43"/>
    <w:rsid w:val="00A61E44"/>
    <w:rsid w:val="00A6446A"/>
    <w:rsid w:val="00A84113"/>
    <w:rsid w:val="00A9663A"/>
    <w:rsid w:val="00A97B5A"/>
    <w:rsid w:val="00AA1EE3"/>
    <w:rsid w:val="00AA1F17"/>
    <w:rsid w:val="00AB2C42"/>
    <w:rsid w:val="00AB3443"/>
    <w:rsid w:val="00AB5CF4"/>
    <w:rsid w:val="00AB5F28"/>
    <w:rsid w:val="00AC09B9"/>
    <w:rsid w:val="00AC7769"/>
    <w:rsid w:val="00AC7994"/>
    <w:rsid w:val="00AC7A51"/>
    <w:rsid w:val="00AE008B"/>
    <w:rsid w:val="00AE3AFD"/>
    <w:rsid w:val="00AE6933"/>
    <w:rsid w:val="00AE70AB"/>
    <w:rsid w:val="00AF0205"/>
    <w:rsid w:val="00AF0FA0"/>
    <w:rsid w:val="00AF17DA"/>
    <w:rsid w:val="00AF5BD2"/>
    <w:rsid w:val="00AF6CDC"/>
    <w:rsid w:val="00AF7185"/>
    <w:rsid w:val="00B02DDB"/>
    <w:rsid w:val="00B03953"/>
    <w:rsid w:val="00B11CA4"/>
    <w:rsid w:val="00B1349F"/>
    <w:rsid w:val="00B13BD5"/>
    <w:rsid w:val="00B15267"/>
    <w:rsid w:val="00B17B18"/>
    <w:rsid w:val="00B20D0D"/>
    <w:rsid w:val="00B22026"/>
    <w:rsid w:val="00B26478"/>
    <w:rsid w:val="00B32084"/>
    <w:rsid w:val="00B33176"/>
    <w:rsid w:val="00B375D2"/>
    <w:rsid w:val="00B41616"/>
    <w:rsid w:val="00B41F41"/>
    <w:rsid w:val="00B43C13"/>
    <w:rsid w:val="00B44190"/>
    <w:rsid w:val="00B450DF"/>
    <w:rsid w:val="00B50194"/>
    <w:rsid w:val="00B5030B"/>
    <w:rsid w:val="00B509EB"/>
    <w:rsid w:val="00B519D6"/>
    <w:rsid w:val="00B52517"/>
    <w:rsid w:val="00B54DE9"/>
    <w:rsid w:val="00B56851"/>
    <w:rsid w:val="00B57EEA"/>
    <w:rsid w:val="00B6058F"/>
    <w:rsid w:val="00B60BBB"/>
    <w:rsid w:val="00B61A37"/>
    <w:rsid w:val="00B6473F"/>
    <w:rsid w:val="00B6495C"/>
    <w:rsid w:val="00B67209"/>
    <w:rsid w:val="00B67F3C"/>
    <w:rsid w:val="00B71E74"/>
    <w:rsid w:val="00B72366"/>
    <w:rsid w:val="00B73A99"/>
    <w:rsid w:val="00B750EC"/>
    <w:rsid w:val="00B757D8"/>
    <w:rsid w:val="00B75D7E"/>
    <w:rsid w:val="00B82D39"/>
    <w:rsid w:val="00B84218"/>
    <w:rsid w:val="00B870D8"/>
    <w:rsid w:val="00B907BD"/>
    <w:rsid w:val="00B91AE0"/>
    <w:rsid w:val="00B92129"/>
    <w:rsid w:val="00B92348"/>
    <w:rsid w:val="00B95BF8"/>
    <w:rsid w:val="00B96DD3"/>
    <w:rsid w:val="00B97975"/>
    <w:rsid w:val="00BA0BE6"/>
    <w:rsid w:val="00BA4047"/>
    <w:rsid w:val="00BA48F2"/>
    <w:rsid w:val="00BA5936"/>
    <w:rsid w:val="00BB0663"/>
    <w:rsid w:val="00BB09A4"/>
    <w:rsid w:val="00BB0C5B"/>
    <w:rsid w:val="00BB5CD4"/>
    <w:rsid w:val="00BB7BAF"/>
    <w:rsid w:val="00BC3B4B"/>
    <w:rsid w:val="00BD04CD"/>
    <w:rsid w:val="00BD20C6"/>
    <w:rsid w:val="00BD2AF6"/>
    <w:rsid w:val="00BD4C77"/>
    <w:rsid w:val="00BE0C1A"/>
    <w:rsid w:val="00BE22E7"/>
    <w:rsid w:val="00BE5EA6"/>
    <w:rsid w:val="00BE6A0E"/>
    <w:rsid w:val="00BE6F4A"/>
    <w:rsid w:val="00BF6A95"/>
    <w:rsid w:val="00C05153"/>
    <w:rsid w:val="00C07BB0"/>
    <w:rsid w:val="00C1017A"/>
    <w:rsid w:val="00C1413A"/>
    <w:rsid w:val="00C161BC"/>
    <w:rsid w:val="00C17FA9"/>
    <w:rsid w:val="00C20FE8"/>
    <w:rsid w:val="00C241EC"/>
    <w:rsid w:val="00C24A28"/>
    <w:rsid w:val="00C24AFE"/>
    <w:rsid w:val="00C24DD9"/>
    <w:rsid w:val="00C312A2"/>
    <w:rsid w:val="00C4241E"/>
    <w:rsid w:val="00C4762A"/>
    <w:rsid w:val="00C51A7B"/>
    <w:rsid w:val="00C523E9"/>
    <w:rsid w:val="00C5294A"/>
    <w:rsid w:val="00C54D7C"/>
    <w:rsid w:val="00C62A61"/>
    <w:rsid w:val="00C644F7"/>
    <w:rsid w:val="00C66B2A"/>
    <w:rsid w:val="00C714BE"/>
    <w:rsid w:val="00C74491"/>
    <w:rsid w:val="00C74BA0"/>
    <w:rsid w:val="00C74FD9"/>
    <w:rsid w:val="00C75420"/>
    <w:rsid w:val="00C76470"/>
    <w:rsid w:val="00C90876"/>
    <w:rsid w:val="00C93D71"/>
    <w:rsid w:val="00CA257D"/>
    <w:rsid w:val="00CB04BA"/>
    <w:rsid w:val="00CB0AE3"/>
    <w:rsid w:val="00CB462C"/>
    <w:rsid w:val="00CB516C"/>
    <w:rsid w:val="00CB57BD"/>
    <w:rsid w:val="00CB5A9F"/>
    <w:rsid w:val="00CB6CDA"/>
    <w:rsid w:val="00CC1375"/>
    <w:rsid w:val="00CC2AAB"/>
    <w:rsid w:val="00CC2B5C"/>
    <w:rsid w:val="00CC3E52"/>
    <w:rsid w:val="00CC68BE"/>
    <w:rsid w:val="00CD1A12"/>
    <w:rsid w:val="00CD1CB2"/>
    <w:rsid w:val="00CD5C61"/>
    <w:rsid w:val="00CD718D"/>
    <w:rsid w:val="00CE1F7A"/>
    <w:rsid w:val="00CE798C"/>
    <w:rsid w:val="00CF49DB"/>
    <w:rsid w:val="00CF5CCC"/>
    <w:rsid w:val="00CF7363"/>
    <w:rsid w:val="00CF7B86"/>
    <w:rsid w:val="00D001D9"/>
    <w:rsid w:val="00D10B4A"/>
    <w:rsid w:val="00D12E87"/>
    <w:rsid w:val="00D2044B"/>
    <w:rsid w:val="00D239C3"/>
    <w:rsid w:val="00D34546"/>
    <w:rsid w:val="00D34742"/>
    <w:rsid w:val="00D4005A"/>
    <w:rsid w:val="00D40B64"/>
    <w:rsid w:val="00D40F99"/>
    <w:rsid w:val="00D41CE0"/>
    <w:rsid w:val="00D4208A"/>
    <w:rsid w:val="00D43903"/>
    <w:rsid w:val="00D54D85"/>
    <w:rsid w:val="00D556CE"/>
    <w:rsid w:val="00D562BC"/>
    <w:rsid w:val="00D56ECA"/>
    <w:rsid w:val="00D571BA"/>
    <w:rsid w:val="00D57DA7"/>
    <w:rsid w:val="00D603A2"/>
    <w:rsid w:val="00D605F7"/>
    <w:rsid w:val="00D61A43"/>
    <w:rsid w:val="00D67A1E"/>
    <w:rsid w:val="00D70786"/>
    <w:rsid w:val="00D70E18"/>
    <w:rsid w:val="00D76CC6"/>
    <w:rsid w:val="00D80439"/>
    <w:rsid w:val="00D81F4D"/>
    <w:rsid w:val="00D829C3"/>
    <w:rsid w:val="00D83C3B"/>
    <w:rsid w:val="00D84B6E"/>
    <w:rsid w:val="00D87C9E"/>
    <w:rsid w:val="00D912A2"/>
    <w:rsid w:val="00D91427"/>
    <w:rsid w:val="00D964DC"/>
    <w:rsid w:val="00DA24BB"/>
    <w:rsid w:val="00DA2E21"/>
    <w:rsid w:val="00DB0388"/>
    <w:rsid w:val="00DB2A0C"/>
    <w:rsid w:val="00DB2AD4"/>
    <w:rsid w:val="00DB483E"/>
    <w:rsid w:val="00DB4D17"/>
    <w:rsid w:val="00DB5476"/>
    <w:rsid w:val="00DB575F"/>
    <w:rsid w:val="00DB592A"/>
    <w:rsid w:val="00DB5F14"/>
    <w:rsid w:val="00DB6EFB"/>
    <w:rsid w:val="00DC2BF2"/>
    <w:rsid w:val="00DC7EDF"/>
    <w:rsid w:val="00DD02F9"/>
    <w:rsid w:val="00DD270E"/>
    <w:rsid w:val="00DD2F5F"/>
    <w:rsid w:val="00DD557A"/>
    <w:rsid w:val="00DD5CAB"/>
    <w:rsid w:val="00DD795A"/>
    <w:rsid w:val="00DE1C3A"/>
    <w:rsid w:val="00DE1DEA"/>
    <w:rsid w:val="00DE751E"/>
    <w:rsid w:val="00DF0C57"/>
    <w:rsid w:val="00DF6907"/>
    <w:rsid w:val="00DF789A"/>
    <w:rsid w:val="00E001DF"/>
    <w:rsid w:val="00E00515"/>
    <w:rsid w:val="00E04707"/>
    <w:rsid w:val="00E048FD"/>
    <w:rsid w:val="00E050E7"/>
    <w:rsid w:val="00E060E4"/>
    <w:rsid w:val="00E06AF7"/>
    <w:rsid w:val="00E10A79"/>
    <w:rsid w:val="00E1185C"/>
    <w:rsid w:val="00E13945"/>
    <w:rsid w:val="00E14148"/>
    <w:rsid w:val="00E1786C"/>
    <w:rsid w:val="00E2122B"/>
    <w:rsid w:val="00E21514"/>
    <w:rsid w:val="00E228A3"/>
    <w:rsid w:val="00E23FE7"/>
    <w:rsid w:val="00E27CCB"/>
    <w:rsid w:val="00E3042D"/>
    <w:rsid w:val="00E34AE0"/>
    <w:rsid w:val="00E36372"/>
    <w:rsid w:val="00E36808"/>
    <w:rsid w:val="00E36EE4"/>
    <w:rsid w:val="00E40E06"/>
    <w:rsid w:val="00E412FD"/>
    <w:rsid w:val="00E43F72"/>
    <w:rsid w:val="00E545B8"/>
    <w:rsid w:val="00E549AC"/>
    <w:rsid w:val="00E564B2"/>
    <w:rsid w:val="00E57BB2"/>
    <w:rsid w:val="00E60446"/>
    <w:rsid w:val="00E611DF"/>
    <w:rsid w:val="00E62172"/>
    <w:rsid w:val="00E63D94"/>
    <w:rsid w:val="00E64146"/>
    <w:rsid w:val="00E64BA7"/>
    <w:rsid w:val="00E650FB"/>
    <w:rsid w:val="00E65931"/>
    <w:rsid w:val="00E6674C"/>
    <w:rsid w:val="00E667CC"/>
    <w:rsid w:val="00E702ED"/>
    <w:rsid w:val="00E70719"/>
    <w:rsid w:val="00E70A73"/>
    <w:rsid w:val="00E72926"/>
    <w:rsid w:val="00E74AA1"/>
    <w:rsid w:val="00E7582B"/>
    <w:rsid w:val="00E75E97"/>
    <w:rsid w:val="00E76483"/>
    <w:rsid w:val="00E8241A"/>
    <w:rsid w:val="00E8409F"/>
    <w:rsid w:val="00E879A9"/>
    <w:rsid w:val="00E87AD3"/>
    <w:rsid w:val="00E91E2B"/>
    <w:rsid w:val="00E92781"/>
    <w:rsid w:val="00E96652"/>
    <w:rsid w:val="00E97CC0"/>
    <w:rsid w:val="00EA0F8F"/>
    <w:rsid w:val="00EA190C"/>
    <w:rsid w:val="00EA2652"/>
    <w:rsid w:val="00EA4360"/>
    <w:rsid w:val="00EA4E66"/>
    <w:rsid w:val="00EB095F"/>
    <w:rsid w:val="00EB11DC"/>
    <w:rsid w:val="00EB17A8"/>
    <w:rsid w:val="00EB20E5"/>
    <w:rsid w:val="00EB228D"/>
    <w:rsid w:val="00EB2708"/>
    <w:rsid w:val="00EB2BBD"/>
    <w:rsid w:val="00EB31BA"/>
    <w:rsid w:val="00EB4595"/>
    <w:rsid w:val="00EB49D8"/>
    <w:rsid w:val="00EB7566"/>
    <w:rsid w:val="00EB788B"/>
    <w:rsid w:val="00EC1446"/>
    <w:rsid w:val="00EC1F57"/>
    <w:rsid w:val="00EC3B26"/>
    <w:rsid w:val="00EC3B92"/>
    <w:rsid w:val="00EC4DF0"/>
    <w:rsid w:val="00EC7F5A"/>
    <w:rsid w:val="00ED032B"/>
    <w:rsid w:val="00ED2135"/>
    <w:rsid w:val="00ED4DD6"/>
    <w:rsid w:val="00EE3366"/>
    <w:rsid w:val="00EE62FB"/>
    <w:rsid w:val="00EF2249"/>
    <w:rsid w:val="00EF2801"/>
    <w:rsid w:val="00EF3BA8"/>
    <w:rsid w:val="00EF7849"/>
    <w:rsid w:val="00F03D42"/>
    <w:rsid w:val="00F07697"/>
    <w:rsid w:val="00F112F7"/>
    <w:rsid w:val="00F14CA7"/>
    <w:rsid w:val="00F21B9B"/>
    <w:rsid w:val="00F22216"/>
    <w:rsid w:val="00F2435D"/>
    <w:rsid w:val="00F24C9C"/>
    <w:rsid w:val="00F27539"/>
    <w:rsid w:val="00F2770C"/>
    <w:rsid w:val="00F31FE9"/>
    <w:rsid w:val="00F35C31"/>
    <w:rsid w:val="00F371F1"/>
    <w:rsid w:val="00F43A12"/>
    <w:rsid w:val="00F44104"/>
    <w:rsid w:val="00F46979"/>
    <w:rsid w:val="00F50175"/>
    <w:rsid w:val="00F50F7B"/>
    <w:rsid w:val="00F53F92"/>
    <w:rsid w:val="00F53FA0"/>
    <w:rsid w:val="00F564AD"/>
    <w:rsid w:val="00F6429A"/>
    <w:rsid w:val="00F700E6"/>
    <w:rsid w:val="00F72A66"/>
    <w:rsid w:val="00F77574"/>
    <w:rsid w:val="00F77675"/>
    <w:rsid w:val="00F77C8C"/>
    <w:rsid w:val="00F837C8"/>
    <w:rsid w:val="00F8484B"/>
    <w:rsid w:val="00F86A2A"/>
    <w:rsid w:val="00F86DF6"/>
    <w:rsid w:val="00F90C0A"/>
    <w:rsid w:val="00F9157C"/>
    <w:rsid w:val="00F93731"/>
    <w:rsid w:val="00F93AC0"/>
    <w:rsid w:val="00F94D8C"/>
    <w:rsid w:val="00F97BF5"/>
    <w:rsid w:val="00FA1171"/>
    <w:rsid w:val="00FA4727"/>
    <w:rsid w:val="00FA5680"/>
    <w:rsid w:val="00FA7C18"/>
    <w:rsid w:val="00FB063E"/>
    <w:rsid w:val="00FB0ADF"/>
    <w:rsid w:val="00FB0CE5"/>
    <w:rsid w:val="00FB39E5"/>
    <w:rsid w:val="00FB49F4"/>
    <w:rsid w:val="00FB78DE"/>
    <w:rsid w:val="00FC5F58"/>
    <w:rsid w:val="00FD232C"/>
    <w:rsid w:val="00FD2BA5"/>
    <w:rsid w:val="00FD4D47"/>
    <w:rsid w:val="00FD4FC9"/>
    <w:rsid w:val="00FD5A5C"/>
    <w:rsid w:val="00FD6C81"/>
    <w:rsid w:val="00FD711E"/>
    <w:rsid w:val="00FD7914"/>
    <w:rsid w:val="00FE1223"/>
    <w:rsid w:val="00FE32BC"/>
    <w:rsid w:val="00FE7634"/>
    <w:rsid w:val="00FE79E6"/>
    <w:rsid w:val="00FE7B48"/>
    <w:rsid w:val="00FF16D9"/>
    <w:rsid w:val="00FF1C04"/>
    <w:rsid w:val="00FF3D52"/>
    <w:rsid w:val="00FF45F9"/>
    <w:rsid w:val="00FF5446"/>
    <w:rsid w:val="00FF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BC"/>
    <w:rPr>
      <w:sz w:val="24"/>
      <w:szCs w:val="24"/>
    </w:rPr>
  </w:style>
  <w:style w:type="paragraph" w:styleId="1">
    <w:name w:val="heading 1"/>
    <w:basedOn w:val="a"/>
    <w:next w:val="a"/>
    <w:qFormat/>
    <w:rsid w:val="00DB03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BA5"/>
    <w:pPr>
      <w:autoSpaceDE w:val="0"/>
      <w:autoSpaceDN w:val="0"/>
      <w:adjustRightInd w:val="0"/>
      <w:ind w:left="270" w:hanging="270"/>
      <w:outlineLvl w:val="1"/>
    </w:pPr>
    <w:rPr>
      <w:color w:val="8383AD"/>
      <w:sz w:val="32"/>
      <w:szCs w:val="32"/>
    </w:rPr>
  </w:style>
  <w:style w:type="paragraph" w:styleId="4">
    <w:name w:val="heading 4"/>
    <w:basedOn w:val="a"/>
    <w:next w:val="a"/>
    <w:qFormat/>
    <w:rsid w:val="00EB27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2BA5"/>
    <w:rPr>
      <w:color w:val="0000FF"/>
      <w:u w:val="single"/>
    </w:rPr>
  </w:style>
  <w:style w:type="paragraph" w:styleId="a4">
    <w:name w:val="Body Text"/>
    <w:basedOn w:val="a"/>
    <w:link w:val="a5"/>
    <w:rsid w:val="00FD2BA5"/>
    <w:pPr>
      <w:jc w:val="both"/>
    </w:pPr>
    <w:rPr>
      <w:b/>
      <w:sz w:val="28"/>
      <w:szCs w:val="20"/>
    </w:rPr>
  </w:style>
  <w:style w:type="paragraph" w:styleId="a6">
    <w:name w:val="Body Text Indent"/>
    <w:basedOn w:val="a"/>
    <w:link w:val="a7"/>
    <w:rsid w:val="00FD2BA5"/>
    <w:pPr>
      <w:ind w:firstLine="270"/>
      <w:jc w:val="both"/>
    </w:pPr>
    <w:rPr>
      <w:i/>
      <w:iCs/>
      <w:sz w:val="28"/>
      <w:szCs w:val="28"/>
    </w:rPr>
  </w:style>
  <w:style w:type="table" w:styleId="a8">
    <w:name w:val="Table Grid"/>
    <w:basedOn w:val="a1"/>
    <w:rsid w:val="00FD2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4F29A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29A5"/>
  </w:style>
  <w:style w:type="paragraph" w:customStyle="1" w:styleId="ab">
    <w:name w:val="_Текст статьи"/>
    <w:basedOn w:val="a"/>
    <w:rsid w:val="002A470C"/>
    <w:pPr>
      <w:tabs>
        <w:tab w:val="left" w:leader="dot" w:pos="3005"/>
      </w:tabs>
      <w:adjustRightInd w:val="0"/>
      <w:ind w:firstLine="284"/>
      <w:jc w:val="both"/>
    </w:pPr>
    <w:rPr>
      <w:rFonts w:ascii="Arial" w:hAnsi="Arial"/>
      <w:sz w:val="20"/>
      <w:szCs w:val="18"/>
    </w:rPr>
  </w:style>
  <w:style w:type="paragraph" w:customStyle="1" w:styleId="ac">
    <w:name w:val="Знак Знак Знак"/>
    <w:basedOn w:val="a"/>
    <w:rsid w:val="00B757D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qFormat/>
    <w:rsid w:val="00C74491"/>
    <w:pPr>
      <w:jc w:val="center"/>
    </w:pPr>
    <w:rPr>
      <w:b/>
      <w:szCs w:val="20"/>
    </w:rPr>
  </w:style>
  <w:style w:type="paragraph" w:styleId="20">
    <w:name w:val="Body Text Indent 2"/>
    <w:basedOn w:val="a"/>
    <w:link w:val="21"/>
    <w:rsid w:val="0055496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496A"/>
    <w:rPr>
      <w:sz w:val="24"/>
      <w:szCs w:val="24"/>
    </w:rPr>
  </w:style>
  <w:style w:type="paragraph" w:styleId="ae">
    <w:name w:val="Normal (Web)"/>
    <w:basedOn w:val="a"/>
    <w:rsid w:val="0055496A"/>
    <w:pPr>
      <w:spacing w:before="100" w:beforeAutospacing="1" w:after="100" w:afterAutospacing="1"/>
    </w:pPr>
    <w:rPr>
      <w:color w:val="333333"/>
    </w:rPr>
  </w:style>
  <w:style w:type="paragraph" w:styleId="af">
    <w:name w:val="List Paragraph"/>
    <w:basedOn w:val="a"/>
    <w:uiPriority w:val="34"/>
    <w:qFormat/>
    <w:rsid w:val="0055496A"/>
    <w:pPr>
      <w:ind w:left="720"/>
      <w:contextualSpacing/>
    </w:pPr>
    <w:rPr>
      <w:sz w:val="20"/>
      <w:szCs w:val="20"/>
    </w:rPr>
  </w:style>
  <w:style w:type="paragraph" w:styleId="22">
    <w:name w:val="Body Text 2"/>
    <w:basedOn w:val="a"/>
    <w:link w:val="23"/>
    <w:rsid w:val="00760430"/>
    <w:pPr>
      <w:spacing w:after="120" w:line="480" w:lineRule="auto"/>
    </w:pPr>
  </w:style>
  <w:style w:type="character" w:customStyle="1" w:styleId="23">
    <w:name w:val="Основной текст 2 Знак"/>
    <w:link w:val="22"/>
    <w:rsid w:val="00760430"/>
    <w:rPr>
      <w:sz w:val="24"/>
      <w:szCs w:val="24"/>
    </w:rPr>
  </w:style>
  <w:style w:type="paragraph" w:styleId="af0">
    <w:name w:val="header"/>
    <w:basedOn w:val="a"/>
    <w:link w:val="af1"/>
    <w:rsid w:val="00E050E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E050E7"/>
    <w:rPr>
      <w:sz w:val="24"/>
      <w:szCs w:val="24"/>
    </w:rPr>
  </w:style>
  <w:style w:type="paragraph" w:customStyle="1" w:styleId="10">
    <w:name w:val="Знак1 Знак Знак Знак Знак Знак Знак Знак"/>
    <w:basedOn w:val="a"/>
    <w:uiPriority w:val="99"/>
    <w:rsid w:val="00697E10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A36D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36D9B"/>
    <w:rPr>
      <w:sz w:val="16"/>
      <w:szCs w:val="16"/>
    </w:rPr>
  </w:style>
  <w:style w:type="character" w:customStyle="1" w:styleId="a7">
    <w:name w:val="Основной текст с отступом Знак"/>
    <w:link w:val="a6"/>
    <w:rsid w:val="00587A3B"/>
    <w:rPr>
      <w:i/>
      <w:iCs/>
      <w:sz w:val="28"/>
      <w:szCs w:val="28"/>
    </w:rPr>
  </w:style>
  <w:style w:type="character" w:customStyle="1" w:styleId="a5">
    <w:name w:val="Основной текст Знак"/>
    <w:link w:val="a4"/>
    <w:rsid w:val="00161E15"/>
    <w:rPr>
      <w:b/>
      <w:sz w:val="28"/>
    </w:rPr>
  </w:style>
  <w:style w:type="paragraph" w:styleId="af2">
    <w:name w:val="No Spacing"/>
    <w:uiPriority w:val="1"/>
    <w:qFormat/>
    <w:rsid w:val="006228EF"/>
    <w:rPr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066FAB"/>
    <w:rPr>
      <w:rFonts w:ascii="Consolas" w:eastAsia="Calibri" w:hAnsi="Consolas"/>
      <w:sz w:val="21"/>
      <w:szCs w:val="21"/>
      <w:lang w:eastAsia="en-US"/>
    </w:rPr>
  </w:style>
  <w:style w:type="character" w:customStyle="1" w:styleId="af4">
    <w:name w:val="Текст Знак"/>
    <w:link w:val="af3"/>
    <w:uiPriority w:val="99"/>
    <w:rsid w:val="00066FAB"/>
    <w:rPr>
      <w:rFonts w:ascii="Consolas" w:eastAsia="Calibri" w:hAnsi="Consolas" w:cs="Times New Roman"/>
      <w:sz w:val="21"/>
      <w:szCs w:val="21"/>
      <w:lang w:eastAsia="en-US"/>
    </w:rPr>
  </w:style>
  <w:style w:type="paragraph" w:styleId="af5">
    <w:name w:val="Balloon Text"/>
    <w:basedOn w:val="a"/>
    <w:link w:val="af6"/>
    <w:rsid w:val="00F93731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F93731"/>
    <w:rPr>
      <w:rFonts w:ascii="Tahoma" w:hAnsi="Tahoma" w:cs="Tahoma"/>
      <w:sz w:val="16"/>
      <w:szCs w:val="16"/>
    </w:rPr>
  </w:style>
  <w:style w:type="character" w:styleId="af7">
    <w:name w:val="annotation reference"/>
    <w:rsid w:val="009F26C8"/>
    <w:rPr>
      <w:sz w:val="16"/>
      <w:szCs w:val="16"/>
    </w:rPr>
  </w:style>
  <w:style w:type="paragraph" w:styleId="af8">
    <w:name w:val="annotation text"/>
    <w:basedOn w:val="a"/>
    <w:link w:val="af9"/>
    <w:rsid w:val="009F26C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9F26C8"/>
  </w:style>
  <w:style w:type="paragraph" w:styleId="afa">
    <w:name w:val="annotation subject"/>
    <w:basedOn w:val="af8"/>
    <w:next w:val="af8"/>
    <w:link w:val="afb"/>
    <w:rsid w:val="009F26C8"/>
    <w:rPr>
      <w:b/>
      <w:bCs/>
    </w:rPr>
  </w:style>
  <w:style w:type="character" w:customStyle="1" w:styleId="afb">
    <w:name w:val="Тема примечания Знак"/>
    <w:link w:val="afa"/>
    <w:rsid w:val="009F26C8"/>
    <w:rPr>
      <w:b/>
      <w:bCs/>
    </w:rPr>
  </w:style>
  <w:style w:type="character" w:customStyle="1" w:styleId="Subst">
    <w:name w:val="Subst"/>
    <w:uiPriority w:val="99"/>
    <w:rsid w:val="00DD795A"/>
    <w:rPr>
      <w:b/>
      <w:i/>
    </w:rPr>
  </w:style>
  <w:style w:type="paragraph" w:customStyle="1" w:styleId="ConsPlusNormal">
    <w:name w:val="ConsPlusNormal"/>
    <w:rsid w:val="00B50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ing">
    <w:name w:val="Sub Heading"/>
    <w:uiPriority w:val="99"/>
    <w:rsid w:val="00FB49F4"/>
    <w:pPr>
      <w:widowControl w:val="0"/>
      <w:autoSpaceDE w:val="0"/>
      <w:autoSpaceDN w:val="0"/>
      <w:adjustRightInd w:val="0"/>
      <w:spacing w:before="240" w:after="40"/>
    </w:pPr>
  </w:style>
  <w:style w:type="character" w:styleId="afc">
    <w:name w:val="Strong"/>
    <w:basedOn w:val="a0"/>
    <w:uiPriority w:val="22"/>
    <w:qFormat/>
    <w:rsid w:val="000900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8376673181B2F7C6114E621E1833D4418170F67F110C852B8CFB07A40B9CEF9B63CFCF7EFEDBADFBq3H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8AF5F-F7E5-4DE9-B17F-F3646625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7568</Words>
  <Characters>43142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TAKF</Company>
  <LinksUpToDate>false</LinksUpToDate>
  <CharactersWithSpaces>50609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subject/>
  <dc:creator>USER</dc:creator>
  <cp:keywords/>
  <cp:lastModifiedBy>surkova</cp:lastModifiedBy>
  <cp:revision>68</cp:revision>
  <cp:lastPrinted>2021-04-15T07:29:00Z</cp:lastPrinted>
  <dcterms:created xsi:type="dcterms:W3CDTF">2021-04-17T11:22:00Z</dcterms:created>
  <dcterms:modified xsi:type="dcterms:W3CDTF">2022-04-14T10:44:00Z</dcterms:modified>
</cp:coreProperties>
</file>