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93" w:rsidRPr="00AA173E" w:rsidRDefault="003F3A93" w:rsidP="00A7153F">
      <w:pPr>
        <w:pStyle w:val="a6"/>
        <w:jc w:val="center"/>
        <w:rPr>
          <w:b/>
        </w:rPr>
      </w:pPr>
      <w:r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0D46CC">
        <w:rPr>
          <w:b/>
        </w:rPr>
        <w:t>Ревизионную комиссию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  <w:r w:rsidRPr="00AA173E">
        <w:rPr>
          <w:b/>
          <w:bCs/>
        </w:rPr>
        <w:t>О</w:t>
      </w:r>
      <w:r w:rsidR="00BA3B1A">
        <w:rPr>
          <w:b/>
          <w:bCs/>
        </w:rPr>
        <w:t>ткрытого акционерного общества</w:t>
      </w:r>
      <w:r w:rsidRPr="00AA173E">
        <w:rPr>
          <w:b/>
          <w:bCs/>
        </w:rPr>
        <w:t xml:space="preserve"> «</w:t>
      </w:r>
      <w:r w:rsidR="00435614">
        <w:rPr>
          <w:b/>
          <w:bCs/>
        </w:rPr>
        <w:t>Кондитерская фирма «ТАКФ»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0D46CC">
              <w:rPr>
                <w:b/>
              </w:rPr>
              <w:t>Ревизионной комиссии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900675" w:rsidP="00720436">
            <w:pPr>
              <w:pStyle w:val="a6"/>
              <w:jc w:val="center"/>
            </w:pPr>
            <w:r>
              <w:t>Глабова Елена Владимировна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 19</w:t>
            </w:r>
            <w:r w:rsidR="00133E43">
              <w:rPr>
                <w:iCs/>
              </w:rPr>
              <w:t>63</w:t>
            </w:r>
            <w:r>
              <w:rPr>
                <w:iCs/>
              </w:rPr>
              <w:t>.</w:t>
            </w:r>
          </w:p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Образование: высшее</w:t>
            </w:r>
            <w:r>
              <w:rPr>
                <w:iCs/>
              </w:rPr>
              <w:t>.</w:t>
            </w:r>
          </w:p>
          <w:p w:rsidR="00720436" w:rsidRPr="004A7799" w:rsidRDefault="00720436" w:rsidP="00B608DC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Занимаемая должность:</w:t>
            </w:r>
            <w:r w:rsidR="00133E43">
              <w:rPr>
                <w:iCs/>
              </w:rPr>
              <w:t xml:space="preserve"> </w:t>
            </w:r>
            <w:r w:rsidR="00B608DC">
              <w:rPr>
                <w:iCs/>
              </w:rPr>
              <w:t>Д</w:t>
            </w:r>
            <w:r w:rsidR="00133E43">
              <w:rPr>
                <w:iCs/>
              </w:rPr>
              <w:t>иректор департамента контроля и анализа показателей ООО «Холдинговая компания «ГУТА»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9C2BBA" w:rsidRDefault="004D518F" w:rsidP="00720436">
            <w:pPr>
              <w:pStyle w:val="a6"/>
              <w:jc w:val="center"/>
              <w:rPr>
                <w:lang w:val="en-US"/>
              </w:rPr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900675" w:rsidP="00720436">
            <w:pPr>
              <w:pStyle w:val="a6"/>
              <w:jc w:val="center"/>
            </w:pPr>
            <w:r>
              <w:t>Шутова Юлия Николаевна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197</w:t>
            </w:r>
            <w:r w:rsidR="00900675">
              <w:rPr>
                <w:iCs/>
              </w:rPr>
              <w:t>8</w:t>
            </w:r>
            <w:r>
              <w:rPr>
                <w:iCs/>
              </w:rPr>
              <w:t>.</w:t>
            </w:r>
          </w:p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720436" w:rsidP="00B608DC">
            <w:pPr>
              <w:pStyle w:val="a6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 w:rsidR="00900675">
              <w:rPr>
                <w:iCs/>
              </w:rPr>
              <w:t xml:space="preserve"> </w:t>
            </w:r>
            <w:r w:rsidR="00B608DC">
              <w:rPr>
                <w:iCs/>
              </w:rPr>
              <w:t>Д</w:t>
            </w:r>
            <w:r w:rsidR="00900675">
              <w:rPr>
                <w:iCs/>
              </w:rPr>
              <w:t>иректор департамента мониторинга операционных рисков 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4A7799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900675" w:rsidP="00720436">
            <w:pPr>
              <w:pStyle w:val="a6"/>
              <w:jc w:val="center"/>
            </w:pPr>
            <w:r>
              <w:t>Иванов Алексей Владимирович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</w:t>
            </w:r>
            <w:r w:rsidR="00761A68">
              <w:rPr>
                <w:iCs/>
              </w:rPr>
              <w:t>74</w:t>
            </w:r>
            <w:r>
              <w:rPr>
                <w:iCs/>
              </w:rPr>
              <w:t>.</w:t>
            </w:r>
          </w:p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720436" w:rsidP="00B608DC">
            <w:pPr>
              <w:pStyle w:val="a6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 w:rsidR="00B608DC">
              <w:rPr>
                <w:iCs/>
              </w:rPr>
              <w:t xml:space="preserve"> </w:t>
            </w:r>
            <w:r w:rsidR="00761A68">
              <w:rPr>
                <w:iCs/>
              </w:rPr>
              <w:t xml:space="preserve">1-й зам. начальника Службы внутреннего контроля ООО «Объединенные кондитеры» </w:t>
            </w:r>
            <w:r w:rsidR="00900675">
              <w:t>____________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</w:t>
            </w:r>
            <w:bookmarkStart w:id="0" w:name="_GoBack"/>
            <w:bookmarkEnd w:id="0"/>
            <w:r>
              <w:t>тся</w:t>
            </w:r>
          </w:p>
        </w:tc>
      </w:tr>
    </w:tbl>
    <w:p w:rsidR="003F3A93" w:rsidRPr="00766F17" w:rsidRDefault="003F3A93" w:rsidP="00A7153F">
      <w:pPr>
        <w:pStyle w:val="a6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294"/>
    <w:rsid w:val="0002606C"/>
    <w:rsid w:val="00034787"/>
    <w:rsid w:val="00052A1D"/>
    <w:rsid w:val="000D2F1B"/>
    <w:rsid w:val="000D46CC"/>
    <w:rsid w:val="000F7A53"/>
    <w:rsid w:val="00133E43"/>
    <w:rsid w:val="00137D0E"/>
    <w:rsid w:val="001C77B5"/>
    <w:rsid w:val="001D4821"/>
    <w:rsid w:val="00264888"/>
    <w:rsid w:val="002A78A5"/>
    <w:rsid w:val="003F3A93"/>
    <w:rsid w:val="00404294"/>
    <w:rsid w:val="00435614"/>
    <w:rsid w:val="00447431"/>
    <w:rsid w:val="00451B4A"/>
    <w:rsid w:val="0045590F"/>
    <w:rsid w:val="00494874"/>
    <w:rsid w:val="004A7799"/>
    <w:rsid w:val="004D518F"/>
    <w:rsid w:val="005028A6"/>
    <w:rsid w:val="00553DFF"/>
    <w:rsid w:val="005E72BD"/>
    <w:rsid w:val="00677B3C"/>
    <w:rsid w:val="006832C7"/>
    <w:rsid w:val="00691054"/>
    <w:rsid w:val="006A6506"/>
    <w:rsid w:val="006D2F8E"/>
    <w:rsid w:val="006E0401"/>
    <w:rsid w:val="006E6BC4"/>
    <w:rsid w:val="00720436"/>
    <w:rsid w:val="007605EC"/>
    <w:rsid w:val="00761A68"/>
    <w:rsid w:val="00766F17"/>
    <w:rsid w:val="00790B16"/>
    <w:rsid w:val="008046AF"/>
    <w:rsid w:val="00804BBE"/>
    <w:rsid w:val="008D4DAD"/>
    <w:rsid w:val="00900675"/>
    <w:rsid w:val="009C2BBA"/>
    <w:rsid w:val="009D394C"/>
    <w:rsid w:val="00A60A1E"/>
    <w:rsid w:val="00A65804"/>
    <w:rsid w:val="00A7153F"/>
    <w:rsid w:val="00AA173E"/>
    <w:rsid w:val="00B608DC"/>
    <w:rsid w:val="00BA3B1A"/>
    <w:rsid w:val="00BF12D3"/>
    <w:rsid w:val="00C03D15"/>
    <w:rsid w:val="00C828AF"/>
    <w:rsid w:val="00D33FC5"/>
    <w:rsid w:val="00E51022"/>
    <w:rsid w:val="00F015D3"/>
    <w:rsid w:val="00F6236C"/>
    <w:rsid w:val="00FA5361"/>
    <w:rsid w:val="00FA5480"/>
    <w:rsid w:val="00FF1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basedOn w:val="a0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1D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surkova</cp:lastModifiedBy>
  <cp:revision>7</cp:revision>
  <cp:lastPrinted>2016-03-30T09:59:00Z</cp:lastPrinted>
  <dcterms:created xsi:type="dcterms:W3CDTF">2022-03-01T07:49:00Z</dcterms:created>
  <dcterms:modified xsi:type="dcterms:W3CDTF">2022-05-04T11:50:00Z</dcterms:modified>
</cp:coreProperties>
</file>